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1C8991" w14:textId="77777777" w:rsidR="003B71AA" w:rsidRDefault="003B71AA" w:rsidP="00C41152">
      <w:pPr>
        <w:ind w:left="1080" w:hanging="1080"/>
      </w:pPr>
    </w:p>
    <w:p w14:paraId="588C1092" w14:textId="77777777" w:rsidR="0086695F" w:rsidRPr="000001EB" w:rsidRDefault="0086695F" w:rsidP="00C41152"/>
    <w:p w14:paraId="239FF7D0" w14:textId="77777777" w:rsidR="009830B7" w:rsidRPr="000001EB" w:rsidRDefault="009830B7" w:rsidP="00C41152"/>
    <w:p w14:paraId="28E62A46" w14:textId="5214F143" w:rsidR="009708A2" w:rsidRPr="000E7E9B" w:rsidRDefault="001C7E41" w:rsidP="001C7E41">
      <w:pPr>
        <w:tabs>
          <w:tab w:val="left" w:pos="-461"/>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b/>
          <w:smallCaps/>
        </w:rPr>
      </w:pPr>
      <w:r w:rsidRPr="00A26673">
        <w:rPr>
          <w:rFonts w:cs="Times New Roman"/>
          <w:noProof/>
          <w:sz w:val="24"/>
          <w:szCs w:val="24"/>
          <w:lang w:val="en-CA"/>
        </w:rPr>
        <w:drawing>
          <wp:inline distT="0" distB="0" distL="0" distR="0" wp14:anchorId="087869EA" wp14:editId="0E83EFEE">
            <wp:extent cx="3026536" cy="906330"/>
            <wp:effectExtent l="0" t="0" r="2540" b="825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55424" cy="914981"/>
                    </a:xfrm>
                    <a:prstGeom prst="rect">
                      <a:avLst/>
                    </a:prstGeom>
                    <a:noFill/>
                    <a:ln>
                      <a:noFill/>
                    </a:ln>
                  </pic:spPr>
                </pic:pic>
              </a:graphicData>
            </a:graphic>
          </wp:inline>
        </w:drawing>
      </w:r>
    </w:p>
    <w:p w14:paraId="20F08C4F" w14:textId="21A1CA2F" w:rsidR="009708A2" w:rsidRDefault="009708A2" w:rsidP="00866DDD">
      <w:pPr>
        <w:tabs>
          <w:tab w:val="left" w:pos="-461"/>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Times New Roman"/>
          <w:b/>
          <w:smallCaps/>
          <w:sz w:val="39"/>
        </w:rPr>
      </w:pPr>
    </w:p>
    <w:p w14:paraId="56D62857" w14:textId="46067F5F" w:rsidR="002B1A70" w:rsidRDefault="002B1A70" w:rsidP="00866DDD">
      <w:pPr>
        <w:tabs>
          <w:tab w:val="left" w:pos="-461"/>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Times New Roman"/>
          <w:b/>
          <w:smallCaps/>
          <w:sz w:val="39"/>
        </w:rPr>
      </w:pPr>
    </w:p>
    <w:p w14:paraId="02513097" w14:textId="77777777" w:rsidR="002B1A70" w:rsidRPr="000001EB" w:rsidRDefault="002B1A70" w:rsidP="00866DDD">
      <w:pPr>
        <w:tabs>
          <w:tab w:val="left" w:pos="-461"/>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cs="Times New Roman"/>
          <w:b/>
          <w:smallCaps/>
          <w:sz w:val="39"/>
        </w:rPr>
      </w:pPr>
    </w:p>
    <w:p w14:paraId="4743741D" w14:textId="77777777" w:rsidR="009708A2" w:rsidRPr="002B1A70" w:rsidRDefault="009708A2" w:rsidP="00051CA4">
      <w:pPr>
        <w:pStyle w:val="Heading1"/>
        <w:rPr>
          <w:rFonts w:cs="Times New Roman"/>
          <w:b w:val="0"/>
          <w:smallCaps/>
          <w:sz w:val="42"/>
          <w:szCs w:val="42"/>
        </w:rPr>
      </w:pPr>
      <w:bookmarkStart w:id="0" w:name="_Toc146186706"/>
      <w:bookmarkStart w:id="1" w:name="_Toc148533812"/>
      <w:bookmarkStart w:id="2" w:name="_Toc195082381"/>
      <w:r w:rsidRPr="002B1A70">
        <w:rPr>
          <w:rFonts w:cs="Times New Roman"/>
          <w:smallCaps/>
          <w:sz w:val="42"/>
          <w:szCs w:val="42"/>
        </w:rPr>
        <w:t>Model Constitution</w:t>
      </w:r>
      <w:bookmarkEnd w:id="0"/>
      <w:bookmarkEnd w:id="1"/>
      <w:bookmarkEnd w:id="2"/>
    </w:p>
    <w:p w14:paraId="47EAEEDE" w14:textId="77777777" w:rsidR="009708A2" w:rsidRPr="00E75A4E" w:rsidRDefault="009708A2" w:rsidP="00E75A4E">
      <w:pPr>
        <w:spacing w:before="120" w:after="120"/>
        <w:jc w:val="center"/>
        <w:rPr>
          <w:b/>
          <w:bCs/>
          <w:caps/>
          <w:sz w:val="42"/>
          <w:szCs w:val="42"/>
        </w:rPr>
      </w:pPr>
      <w:bookmarkStart w:id="3" w:name="_Toc49175967"/>
      <w:bookmarkStart w:id="4" w:name="_Toc56698412"/>
      <w:bookmarkStart w:id="5" w:name="_Toc90298531"/>
      <w:bookmarkStart w:id="6" w:name="_Toc146186707"/>
      <w:bookmarkStart w:id="7" w:name="_Toc148533813"/>
      <w:bookmarkStart w:id="8" w:name="_Toc149919716"/>
      <w:r w:rsidRPr="00E75A4E">
        <w:rPr>
          <w:b/>
          <w:bCs/>
          <w:caps/>
          <w:sz w:val="42"/>
          <w:szCs w:val="42"/>
        </w:rPr>
        <w:t>for</w:t>
      </w:r>
      <w:bookmarkEnd w:id="3"/>
      <w:bookmarkEnd w:id="4"/>
      <w:bookmarkEnd w:id="5"/>
      <w:bookmarkEnd w:id="6"/>
      <w:bookmarkEnd w:id="7"/>
      <w:bookmarkEnd w:id="8"/>
    </w:p>
    <w:p w14:paraId="51736612" w14:textId="77777777" w:rsidR="009708A2" w:rsidRPr="00E75A4E" w:rsidRDefault="009708A2" w:rsidP="00E75A4E">
      <w:pPr>
        <w:spacing w:before="120" w:after="120"/>
        <w:jc w:val="center"/>
        <w:rPr>
          <w:b/>
          <w:bCs/>
          <w:caps/>
          <w:sz w:val="42"/>
          <w:szCs w:val="42"/>
        </w:rPr>
      </w:pPr>
      <w:bookmarkStart w:id="9" w:name="_Toc49175968"/>
      <w:bookmarkStart w:id="10" w:name="_Toc56698413"/>
      <w:bookmarkStart w:id="11" w:name="_Toc90298532"/>
      <w:bookmarkStart w:id="12" w:name="_Toc146186708"/>
      <w:bookmarkStart w:id="13" w:name="_Toc148533814"/>
      <w:bookmarkStart w:id="14" w:name="_Toc149919717"/>
      <w:r w:rsidRPr="00E75A4E">
        <w:rPr>
          <w:b/>
          <w:bCs/>
          <w:caps/>
          <w:sz w:val="42"/>
          <w:szCs w:val="42"/>
        </w:rPr>
        <w:t>Congregations</w:t>
      </w:r>
      <w:bookmarkEnd w:id="9"/>
      <w:bookmarkEnd w:id="10"/>
      <w:bookmarkEnd w:id="11"/>
      <w:bookmarkEnd w:id="12"/>
      <w:bookmarkEnd w:id="13"/>
      <w:bookmarkEnd w:id="14"/>
    </w:p>
    <w:p w14:paraId="01522BCF" w14:textId="77777777" w:rsidR="009708A2" w:rsidRPr="00E75A4E" w:rsidRDefault="009708A2" w:rsidP="00E75A4E">
      <w:pPr>
        <w:spacing w:before="120" w:after="120"/>
        <w:jc w:val="center"/>
        <w:rPr>
          <w:b/>
          <w:bCs/>
          <w:caps/>
          <w:sz w:val="42"/>
          <w:szCs w:val="42"/>
        </w:rPr>
      </w:pPr>
      <w:bookmarkStart w:id="15" w:name="_Toc49175969"/>
      <w:bookmarkStart w:id="16" w:name="_Toc56698414"/>
      <w:bookmarkStart w:id="17" w:name="_Toc90298533"/>
      <w:bookmarkStart w:id="18" w:name="_Toc146186709"/>
      <w:bookmarkStart w:id="19" w:name="_Toc148533815"/>
      <w:bookmarkStart w:id="20" w:name="_Toc149919718"/>
      <w:r w:rsidRPr="00E75A4E">
        <w:rPr>
          <w:b/>
          <w:bCs/>
          <w:caps/>
          <w:sz w:val="42"/>
          <w:szCs w:val="42"/>
        </w:rPr>
        <w:t>of the</w:t>
      </w:r>
      <w:bookmarkEnd w:id="15"/>
      <w:bookmarkEnd w:id="16"/>
      <w:bookmarkEnd w:id="17"/>
      <w:bookmarkEnd w:id="18"/>
      <w:bookmarkEnd w:id="19"/>
      <w:bookmarkEnd w:id="20"/>
    </w:p>
    <w:p w14:paraId="3CAA3B68" w14:textId="77777777" w:rsidR="009708A2" w:rsidRPr="00E75A4E" w:rsidRDefault="009708A2" w:rsidP="00E75A4E">
      <w:pPr>
        <w:spacing w:before="120" w:after="120"/>
        <w:jc w:val="center"/>
        <w:rPr>
          <w:b/>
          <w:bCs/>
          <w:caps/>
          <w:sz w:val="42"/>
          <w:szCs w:val="42"/>
        </w:rPr>
      </w:pPr>
      <w:bookmarkStart w:id="21" w:name="_Toc49175970"/>
      <w:bookmarkStart w:id="22" w:name="_Toc56698415"/>
      <w:bookmarkStart w:id="23" w:name="_Toc90298534"/>
      <w:bookmarkStart w:id="24" w:name="_Toc146186710"/>
      <w:bookmarkStart w:id="25" w:name="_Toc148533816"/>
      <w:bookmarkStart w:id="26" w:name="_Toc149919719"/>
      <w:r w:rsidRPr="00E75A4E">
        <w:rPr>
          <w:b/>
          <w:bCs/>
          <w:caps/>
          <w:sz w:val="42"/>
          <w:szCs w:val="42"/>
        </w:rPr>
        <w:t>Evangelical Lutheran</w:t>
      </w:r>
      <w:bookmarkEnd w:id="21"/>
      <w:bookmarkEnd w:id="22"/>
      <w:bookmarkEnd w:id="23"/>
      <w:bookmarkEnd w:id="24"/>
      <w:bookmarkEnd w:id="25"/>
      <w:bookmarkEnd w:id="26"/>
    </w:p>
    <w:p w14:paraId="7DE5D110" w14:textId="77777777" w:rsidR="009708A2" w:rsidRPr="00E75A4E" w:rsidRDefault="009708A2" w:rsidP="00E75A4E">
      <w:pPr>
        <w:spacing w:before="120" w:after="120"/>
        <w:jc w:val="center"/>
        <w:rPr>
          <w:b/>
          <w:bCs/>
          <w:caps/>
          <w:sz w:val="42"/>
          <w:szCs w:val="42"/>
        </w:rPr>
      </w:pPr>
      <w:bookmarkStart w:id="27" w:name="_Toc49175971"/>
      <w:bookmarkStart w:id="28" w:name="_Toc56698416"/>
      <w:bookmarkStart w:id="29" w:name="_Toc90298535"/>
      <w:bookmarkStart w:id="30" w:name="_Toc146186711"/>
      <w:bookmarkStart w:id="31" w:name="_Toc148533817"/>
      <w:bookmarkStart w:id="32" w:name="_Toc149919720"/>
      <w:r w:rsidRPr="00E75A4E">
        <w:rPr>
          <w:b/>
          <w:bCs/>
          <w:caps/>
          <w:sz w:val="42"/>
          <w:szCs w:val="42"/>
        </w:rPr>
        <w:t>Church in America</w:t>
      </w:r>
      <w:r w:rsidRPr="00E75A4E">
        <w:rPr>
          <w:b/>
          <w:bCs/>
          <w:caps/>
          <w:sz w:val="42"/>
          <w:szCs w:val="42"/>
          <w:vertAlign w:val="superscript"/>
        </w:rPr>
        <w:t>®</w:t>
      </w:r>
      <w:bookmarkEnd w:id="27"/>
      <w:bookmarkEnd w:id="28"/>
      <w:bookmarkEnd w:id="29"/>
      <w:bookmarkEnd w:id="30"/>
      <w:bookmarkEnd w:id="31"/>
      <w:bookmarkEnd w:id="32"/>
    </w:p>
    <w:p w14:paraId="74925C87" w14:textId="77777777" w:rsidR="009708A2" w:rsidRPr="00B45D1F" w:rsidRDefault="009708A2" w:rsidP="00B45D1F">
      <w:pPr>
        <w:rPr>
          <w:sz w:val="40"/>
          <w:szCs w:val="44"/>
        </w:rPr>
      </w:pPr>
    </w:p>
    <w:p w14:paraId="2DF4A1DA" w14:textId="0A2D8DEF" w:rsidR="00426179" w:rsidRPr="00C6319B" w:rsidRDefault="00C6319B" w:rsidP="00C6319B">
      <w:pPr>
        <w:jc w:val="center"/>
        <w:rPr>
          <w:rFonts w:cs="Times New Roman"/>
          <w:i/>
          <w:iCs/>
          <w:sz w:val="24"/>
          <w:szCs w:val="24"/>
        </w:rPr>
      </w:pPr>
      <w:r>
        <w:rPr>
          <w:rFonts w:cs="Times New Roman"/>
          <w:i/>
          <w:iCs/>
          <w:sz w:val="24"/>
          <w:szCs w:val="24"/>
        </w:rPr>
        <w:t xml:space="preserve">Current as of </w:t>
      </w:r>
      <w:r w:rsidR="00B45D1F">
        <w:rPr>
          <w:rFonts w:cs="Times New Roman"/>
          <w:i/>
          <w:iCs/>
          <w:sz w:val="24"/>
          <w:szCs w:val="24"/>
        </w:rPr>
        <w:t>A</w:t>
      </w:r>
      <w:r w:rsidR="00FE63DA">
        <w:rPr>
          <w:rFonts w:cs="Times New Roman"/>
          <w:i/>
          <w:iCs/>
          <w:sz w:val="24"/>
          <w:szCs w:val="24"/>
        </w:rPr>
        <w:t>ugust</w:t>
      </w:r>
      <w:r>
        <w:rPr>
          <w:rFonts w:cs="Times New Roman"/>
          <w:i/>
          <w:iCs/>
          <w:sz w:val="24"/>
          <w:szCs w:val="24"/>
        </w:rPr>
        <w:t xml:space="preserve"> </w:t>
      </w:r>
      <w:r w:rsidR="003B7526" w:rsidRPr="00C6319B">
        <w:rPr>
          <w:rFonts w:cs="Times New Roman"/>
          <w:i/>
          <w:iCs/>
          <w:sz w:val="24"/>
          <w:szCs w:val="24"/>
        </w:rPr>
        <w:t>202</w:t>
      </w:r>
      <w:r w:rsidR="00B45D1F">
        <w:rPr>
          <w:rFonts w:cs="Times New Roman"/>
          <w:i/>
          <w:iCs/>
          <w:sz w:val="24"/>
          <w:szCs w:val="24"/>
        </w:rPr>
        <w:t>5</w:t>
      </w:r>
    </w:p>
    <w:p w14:paraId="67DB788B" w14:textId="14F52340" w:rsidR="00057956" w:rsidRDefault="00057956">
      <w:pPr>
        <w:rPr>
          <w:rFonts w:cs="Times New Roman"/>
          <w:smallCaps/>
          <w:sz w:val="39"/>
        </w:rPr>
      </w:pPr>
    </w:p>
    <w:p w14:paraId="1F8B02E2" w14:textId="60D21ABB" w:rsidR="00684D7C" w:rsidRDefault="00684D7C">
      <w:pPr>
        <w:spacing w:after="160" w:line="259" w:lineRule="auto"/>
        <w:jc w:val="left"/>
        <w:rPr>
          <w:rFonts w:cs="Times New Roman"/>
          <w:smallCaps/>
          <w:sz w:val="39"/>
        </w:rPr>
      </w:pPr>
      <w:r>
        <w:rPr>
          <w:rFonts w:cs="Times New Roman"/>
          <w:smallCaps/>
          <w:sz w:val="39"/>
        </w:rPr>
        <w:br w:type="page"/>
      </w:r>
    </w:p>
    <w:p w14:paraId="77585C09" w14:textId="13CFB8E3" w:rsidR="00684D7C" w:rsidRDefault="00684D7C">
      <w:pPr>
        <w:spacing w:after="160" w:line="259" w:lineRule="auto"/>
        <w:jc w:val="left"/>
        <w:rPr>
          <w:rFonts w:cs="Times New Roman"/>
          <w:smallCaps/>
          <w:sz w:val="39"/>
        </w:rPr>
      </w:pPr>
      <w:r>
        <w:rPr>
          <w:rFonts w:cs="Times New Roman"/>
          <w:smallCaps/>
          <w:sz w:val="39"/>
        </w:rPr>
        <w:lastRenderedPageBreak/>
        <w:br w:type="page"/>
      </w:r>
    </w:p>
    <w:p w14:paraId="22F49A6F" w14:textId="77777777" w:rsidR="00593B1A" w:rsidRDefault="00593B1A" w:rsidP="0028054A">
      <w:pPr>
        <w:rPr>
          <w:rFonts w:cs="Times New Roman"/>
          <w:smallCaps/>
          <w:sz w:val="39"/>
        </w:rPr>
        <w:sectPr w:rsidR="00593B1A" w:rsidSect="00BA538D">
          <w:headerReference w:type="even" r:id="rId12"/>
          <w:headerReference w:type="default" r:id="rId13"/>
          <w:footerReference w:type="even" r:id="rId14"/>
          <w:footerReference w:type="default" r:id="rId15"/>
          <w:headerReference w:type="first" r:id="rId16"/>
          <w:footerReference w:type="first" r:id="rId17"/>
          <w:pgSz w:w="8640" w:h="12960"/>
          <w:pgMar w:top="1267" w:right="979" w:bottom="907" w:left="979" w:header="720" w:footer="720" w:gutter="0"/>
          <w:cols w:space="720"/>
          <w:docGrid w:linePitch="360"/>
        </w:sectPr>
      </w:pPr>
    </w:p>
    <w:p w14:paraId="22A1A72F" w14:textId="17CA73CF" w:rsidR="003B71AA" w:rsidRPr="004E0128" w:rsidRDefault="009708A2" w:rsidP="004E0128">
      <w:pPr>
        <w:rPr>
          <w:rFonts w:cs="Times New Roman"/>
          <w:sz w:val="36"/>
          <w:szCs w:val="28"/>
        </w:rPr>
        <w:sectPr w:rsidR="003B71AA" w:rsidRPr="004E0128" w:rsidSect="009C6D08">
          <w:footerReference w:type="even" r:id="rId18"/>
          <w:footerReference w:type="default" r:id="rId19"/>
          <w:pgSz w:w="8640" w:h="12960"/>
          <w:pgMar w:top="1267" w:right="979" w:bottom="907" w:left="979" w:header="720" w:footer="720" w:gutter="0"/>
          <w:pgNumType w:start="1"/>
          <w:cols w:space="720"/>
          <w:docGrid w:linePitch="360"/>
        </w:sectPr>
      </w:pPr>
      <w:r w:rsidRPr="000001EB">
        <w:rPr>
          <w:rFonts w:cs="Times New Roman"/>
          <w:sz w:val="30"/>
        </w:rPr>
        <w:lastRenderedPageBreak/>
        <w:fldChar w:fldCharType="begin"/>
      </w:r>
      <w:r w:rsidRPr="000001EB">
        <w:rPr>
          <w:rFonts w:cs="Times New Roman"/>
          <w:sz w:val="30"/>
        </w:rPr>
        <w:instrText xml:space="preserve"> ADVANCE \y 518</w:instrText>
      </w:r>
      <w:r w:rsidRPr="000001EB">
        <w:rPr>
          <w:rFonts w:cs="Times New Roman"/>
          <w:sz w:val="30"/>
        </w:rPr>
        <w:fldChar w:fldCharType="end"/>
      </w:r>
      <w:bookmarkStart w:id="33" w:name="_Toc146186712"/>
      <w:bookmarkStart w:id="34" w:name="_Toc148533818"/>
    </w:p>
    <w:p w14:paraId="38B7E074" w14:textId="6069580E" w:rsidR="003D6A18" w:rsidRPr="00946317" w:rsidRDefault="003D6A18" w:rsidP="00466E56">
      <w:pPr>
        <w:pStyle w:val="Heading2"/>
        <w:jc w:val="center"/>
        <w:rPr>
          <w:rFonts w:cs="Times New Roman"/>
          <w:b w:val="0"/>
          <w:bCs/>
          <w:sz w:val="22"/>
          <w:szCs w:val="32"/>
        </w:rPr>
      </w:pPr>
      <w:bookmarkStart w:id="35" w:name="_Toc195082382"/>
      <w:r w:rsidRPr="00946317">
        <w:rPr>
          <w:rFonts w:cs="Times New Roman"/>
          <w:bCs/>
          <w:caps/>
          <w:sz w:val="22"/>
          <w:szCs w:val="32"/>
        </w:rPr>
        <w:t>INTRODUCTION</w:t>
      </w:r>
      <w:r w:rsidRPr="00946317">
        <w:rPr>
          <w:rFonts w:cs="Times New Roman"/>
          <w:bCs/>
          <w:sz w:val="22"/>
          <w:szCs w:val="32"/>
        </w:rPr>
        <w:t xml:space="preserve"> to the </w:t>
      </w:r>
      <w:r w:rsidRPr="00946317">
        <w:rPr>
          <w:rFonts w:cs="Times New Roman"/>
          <w:bCs/>
          <w:i/>
          <w:iCs/>
          <w:sz w:val="22"/>
          <w:szCs w:val="32"/>
        </w:rPr>
        <w:t>Model Constitution for Congregations</w:t>
      </w:r>
      <w:bookmarkEnd w:id="33"/>
      <w:bookmarkEnd w:id="34"/>
      <w:bookmarkEnd w:id="35"/>
    </w:p>
    <w:p w14:paraId="012AA1FA" w14:textId="77777777" w:rsidR="003D6A18" w:rsidRPr="00F334D2"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spacing w:val="-4"/>
          <w:sz w:val="12"/>
          <w:szCs w:val="12"/>
        </w:rPr>
      </w:pPr>
    </w:p>
    <w:p w14:paraId="4B8BDB0C" w14:textId="1E032435" w:rsidR="00162365" w:rsidRPr="000001EB" w:rsidRDefault="003D6A18" w:rsidP="000E29F3">
      <w:pPr>
        <w:tabs>
          <w:tab w:val="left" w:pos="-101"/>
          <w:tab w:val="left" w:pos="72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360"/>
        <w:rPr>
          <w:rFonts w:cs="Times New Roman"/>
          <w:spacing w:val="-2"/>
        </w:rPr>
      </w:pPr>
      <w:r w:rsidRPr="000001EB">
        <w:rPr>
          <w:rFonts w:cs="Times New Roman"/>
          <w:spacing w:val="-2"/>
        </w:rPr>
        <w:t xml:space="preserve">The </w:t>
      </w:r>
      <w:r>
        <w:rPr>
          <w:rFonts w:cs="Times New Roman"/>
          <w:i/>
          <w:spacing w:val="-2"/>
        </w:rPr>
        <w:t>Model Constitution for Congregations</w:t>
      </w:r>
      <w:r w:rsidRPr="000001EB">
        <w:rPr>
          <w:rFonts w:cs="Times New Roman"/>
          <w:spacing w:val="-2"/>
        </w:rPr>
        <w:t>, like the other governing documents of this church, reflects the theology and polity of this church as it organizes itself to preach the gospel of Jesus Christ, share the sacraments, reach out to the neighbor with good news</w:t>
      </w:r>
      <w:r w:rsidR="00162365" w:rsidRPr="000001EB">
        <w:rPr>
          <w:rFonts w:cs="Times New Roman"/>
          <w:spacing w:val="-2"/>
        </w:rPr>
        <w:t>,</w:t>
      </w:r>
      <w:r w:rsidRPr="000001EB">
        <w:rPr>
          <w:rFonts w:cs="Times New Roman"/>
          <w:spacing w:val="-2"/>
        </w:rPr>
        <w:t xml:space="preserve"> and share the love of God in the world.</w:t>
      </w:r>
      <w:r>
        <w:rPr>
          <w:rFonts w:cs="Times New Roman"/>
          <w:spacing w:val="-2"/>
        </w:rPr>
        <w:t xml:space="preserve"> </w:t>
      </w:r>
      <w:r w:rsidRPr="000001EB">
        <w:rPr>
          <w:rFonts w:cs="Times New Roman"/>
          <w:spacing w:val="-2"/>
        </w:rPr>
        <w:t>Each expression of this church</w:t>
      </w:r>
      <w:r w:rsidR="00162365" w:rsidRPr="000001EB">
        <w:rPr>
          <w:rFonts w:cs="Times New Roman"/>
          <w:spacing w:val="-2"/>
        </w:rPr>
        <w:t>—</w:t>
      </w:r>
      <w:r w:rsidRPr="000001EB">
        <w:rPr>
          <w:rFonts w:cs="Times New Roman"/>
          <w:spacing w:val="-2"/>
        </w:rPr>
        <w:t>churchwide, synod</w:t>
      </w:r>
      <w:r w:rsidR="00B3677C">
        <w:rPr>
          <w:rFonts w:cs="Times New Roman"/>
          <w:spacing w:val="-2"/>
        </w:rPr>
        <w:t>,</w:t>
      </w:r>
      <w:r w:rsidRPr="000001EB">
        <w:rPr>
          <w:rFonts w:cs="Times New Roman"/>
          <w:spacing w:val="-2"/>
        </w:rPr>
        <w:t xml:space="preserve"> and congregation</w:t>
      </w:r>
      <w:r w:rsidR="00162365" w:rsidRPr="000001EB">
        <w:rPr>
          <w:rFonts w:cs="Times New Roman"/>
          <w:spacing w:val="-2"/>
        </w:rPr>
        <w:t>—</w:t>
      </w:r>
      <w:r w:rsidRPr="000001EB">
        <w:rPr>
          <w:rFonts w:cs="Times New Roman"/>
          <w:spacing w:val="-2"/>
        </w:rPr>
        <w:t xml:space="preserve">is held together in a relationship of interdependence that encourages each to respond to its context. These documents also demonstrate our commitment to seeing ourselves with others as part of the one, holy, catholic, and apostolic Church. As such, the </w:t>
      </w:r>
      <w:r>
        <w:rPr>
          <w:rFonts w:cs="Times New Roman"/>
          <w:i/>
          <w:spacing w:val="-2"/>
        </w:rPr>
        <w:t>Model Constitution for Congregations</w:t>
      </w:r>
      <w:r w:rsidRPr="000001EB">
        <w:rPr>
          <w:rFonts w:cs="Times New Roman"/>
          <w:spacing w:val="-2"/>
        </w:rPr>
        <w:t xml:space="preserve"> is deeply rooted in Scripture, the Lutheran Confessions, and the history of this church and its predecessors.</w:t>
      </w:r>
    </w:p>
    <w:p w14:paraId="4F5F44C8" w14:textId="39D18E80" w:rsidR="00162365" w:rsidRDefault="00162365" w:rsidP="000E29F3">
      <w:pPr>
        <w:tabs>
          <w:tab w:val="left" w:pos="-101"/>
          <w:tab w:val="left" w:pos="72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360"/>
        <w:rPr>
          <w:rFonts w:cs="Times New Roman"/>
          <w:spacing w:val="-2"/>
        </w:rPr>
      </w:pPr>
      <w:r w:rsidRPr="000001EB">
        <w:rPr>
          <w:rFonts w:cs="Times New Roman"/>
          <w:spacing w:val="-2"/>
        </w:rPr>
        <w:t xml:space="preserve">The </w:t>
      </w:r>
      <w:r>
        <w:rPr>
          <w:rFonts w:cs="Times New Roman"/>
          <w:i/>
          <w:spacing w:val="-2"/>
        </w:rPr>
        <w:t>Model Constitution for Congregations</w:t>
      </w:r>
      <w:r>
        <w:rPr>
          <w:rFonts w:cs="Times New Roman"/>
          <w:spacing w:val="-2"/>
        </w:rPr>
        <w:t xml:space="preserve"> originally </w:t>
      </w:r>
      <w:r w:rsidRPr="000001EB">
        <w:rPr>
          <w:rFonts w:cs="Times New Roman"/>
          <w:spacing w:val="-2"/>
        </w:rPr>
        <w:t xml:space="preserve">was adopted by the Constituting Convention of the Evangelical Lutheran Church in America </w:t>
      </w:r>
      <w:r>
        <w:rPr>
          <w:rFonts w:cs="Times New Roman"/>
          <w:spacing w:val="-2"/>
        </w:rPr>
        <w:t>and has been amended by</w:t>
      </w:r>
      <w:r w:rsidRPr="000001EB">
        <w:rPr>
          <w:rFonts w:cs="Times New Roman"/>
          <w:spacing w:val="-2"/>
        </w:rPr>
        <w:t xml:space="preserve"> </w:t>
      </w:r>
      <w:r>
        <w:rPr>
          <w:rFonts w:cs="Times New Roman"/>
          <w:spacing w:val="-2"/>
        </w:rPr>
        <w:t>subsequent</w:t>
      </w:r>
      <w:r w:rsidRPr="000001EB">
        <w:rPr>
          <w:rFonts w:cs="Times New Roman"/>
          <w:spacing w:val="-2"/>
        </w:rPr>
        <w:t xml:space="preserve"> churchwide assemblies</w:t>
      </w:r>
      <w:r>
        <w:rPr>
          <w:rFonts w:cs="Times New Roman"/>
          <w:spacing w:val="-2"/>
        </w:rPr>
        <w:t>. This edition</w:t>
      </w:r>
      <w:r w:rsidRPr="000001EB">
        <w:rPr>
          <w:rFonts w:cs="Times New Roman"/>
          <w:spacing w:val="-2"/>
        </w:rPr>
        <w:t xml:space="preserve"> includ</w:t>
      </w:r>
      <w:r>
        <w:rPr>
          <w:rFonts w:cs="Times New Roman"/>
          <w:spacing w:val="-2"/>
        </w:rPr>
        <w:t>es</w:t>
      </w:r>
      <w:r w:rsidRPr="000001EB">
        <w:rPr>
          <w:rFonts w:cs="Times New Roman"/>
          <w:spacing w:val="-2"/>
        </w:rPr>
        <w:t xml:space="preserve"> </w:t>
      </w:r>
      <w:r>
        <w:rPr>
          <w:rFonts w:cs="Times New Roman"/>
          <w:spacing w:val="-2"/>
        </w:rPr>
        <w:t xml:space="preserve">amendments approved by </w:t>
      </w:r>
      <w:r w:rsidRPr="000001EB">
        <w:rPr>
          <w:rFonts w:cs="Times New Roman"/>
          <w:spacing w:val="-2"/>
        </w:rPr>
        <w:t xml:space="preserve">the </w:t>
      </w:r>
      <w:r w:rsidR="00B3677C">
        <w:rPr>
          <w:rFonts w:cs="Times New Roman"/>
          <w:spacing w:val="-2"/>
        </w:rPr>
        <w:t>seven</w:t>
      </w:r>
      <w:r>
        <w:rPr>
          <w:rFonts w:cs="Times New Roman"/>
          <w:spacing w:val="-2"/>
        </w:rPr>
        <w:t xml:space="preserve">teenth </w:t>
      </w:r>
      <w:r w:rsidRPr="000001EB">
        <w:rPr>
          <w:rFonts w:cs="Times New Roman"/>
          <w:spacing w:val="-2"/>
        </w:rPr>
        <w:t>Churchwide Assembly in 20</w:t>
      </w:r>
      <w:r>
        <w:rPr>
          <w:rFonts w:cs="Times New Roman"/>
          <w:spacing w:val="-2"/>
        </w:rPr>
        <w:t>2</w:t>
      </w:r>
      <w:r w:rsidR="00B3677C">
        <w:rPr>
          <w:rFonts w:cs="Times New Roman"/>
          <w:spacing w:val="-2"/>
        </w:rPr>
        <w:t>5</w:t>
      </w:r>
      <w:r w:rsidRPr="000001EB">
        <w:rPr>
          <w:rFonts w:cs="Times New Roman"/>
          <w:spacing w:val="-2"/>
        </w:rPr>
        <w:t>. It is consistent with the requirements of the governing documents of the ELCA’s churchwide organization, and it provides organizational flexibility to recognize local context.</w:t>
      </w:r>
      <w:r>
        <w:rPr>
          <w:rFonts w:cs="Times New Roman"/>
          <w:spacing w:val="-2"/>
        </w:rPr>
        <w:t xml:space="preserve"> </w:t>
      </w:r>
    </w:p>
    <w:p w14:paraId="14DE9C4D" w14:textId="77777777" w:rsidR="00162365" w:rsidRPr="00F334D2" w:rsidRDefault="00162365" w:rsidP="00162365">
      <w:pPr>
        <w:tabs>
          <w:tab w:val="left" w:pos="-101"/>
          <w:tab w:val="left" w:pos="0"/>
          <w:tab w:val="left" w:pos="360"/>
          <w:tab w:val="left" w:pos="72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sz w:val="12"/>
          <w:szCs w:val="14"/>
        </w:rPr>
      </w:pPr>
    </w:p>
    <w:p w14:paraId="2A0A564C" w14:textId="31D8A23F" w:rsidR="00D77C38" w:rsidRPr="00194D22"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b/>
          <w:iCs/>
          <w:smallCaps/>
          <w:spacing w:val="-4"/>
        </w:rPr>
      </w:pPr>
      <w:r w:rsidRPr="00194D22">
        <w:rPr>
          <w:rFonts w:cs="Times New Roman"/>
          <w:b/>
          <w:iCs/>
          <w:smallCaps/>
          <w:spacing w:val="-4"/>
        </w:rPr>
        <w:t xml:space="preserve">Required </w:t>
      </w:r>
      <w:r w:rsidR="00ED11C8">
        <w:rPr>
          <w:rFonts w:cs="Times New Roman"/>
          <w:b/>
          <w:iCs/>
          <w:smallCaps/>
          <w:spacing w:val="-4"/>
        </w:rPr>
        <w:t xml:space="preserve">and </w:t>
      </w:r>
      <w:r w:rsidR="002F7994">
        <w:rPr>
          <w:rFonts w:cs="Times New Roman"/>
          <w:b/>
          <w:iCs/>
          <w:smallCaps/>
          <w:spacing w:val="-4"/>
        </w:rPr>
        <w:t>Recommended P</w:t>
      </w:r>
      <w:r w:rsidRPr="00194D22">
        <w:rPr>
          <w:rFonts w:cs="Times New Roman"/>
          <w:b/>
          <w:iCs/>
          <w:smallCaps/>
          <w:spacing w:val="-4"/>
        </w:rPr>
        <w:t>rovisions</w:t>
      </w:r>
    </w:p>
    <w:p w14:paraId="01987B31" w14:textId="5CC60FFD" w:rsidR="003D6A18" w:rsidRDefault="003D6A18" w:rsidP="000E29F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firstLine="360"/>
        <w:rPr>
          <w:rFonts w:cs="Times New Roman"/>
          <w:spacing w:val="-4"/>
        </w:rPr>
      </w:pPr>
      <w:r w:rsidRPr="00194D22">
        <w:rPr>
          <w:rFonts w:cs="Times New Roman"/>
          <w:spacing w:val="-4"/>
        </w:rPr>
        <w:t xml:space="preserve">Sections of this constitution marked by [*] are </w:t>
      </w:r>
      <w:r w:rsidRPr="00194D22">
        <w:rPr>
          <w:rFonts w:cs="Times New Roman"/>
          <w:b/>
          <w:bCs/>
          <w:spacing w:val="-4"/>
        </w:rPr>
        <w:t xml:space="preserve">required </w:t>
      </w:r>
      <w:r w:rsidR="00EF00CB" w:rsidRPr="00194D22">
        <w:rPr>
          <w:rFonts w:cs="Times New Roman"/>
          <w:b/>
          <w:bCs/>
          <w:spacing w:val="-4"/>
        </w:rPr>
        <w:t>provisions</w:t>
      </w:r>
      <w:r w:rsidR="00EF00CB">
        <w:rPr>
          <w:rFonts w:cs="Times New Roman"/>
          <w:spacing w:val="-4"/>
        </w:rPr>
        <w:t xml:space="preserve"> </w:t>
      </w:r>
      <w:r w:rsidRPr="00194D22">
        <w:rPr>
          <w:rFonts w:cs="Times New Roman"/>
          <w:spacing w:val="-4"/>
        </w:rPr>
        <w:t>when a congregation amends its governing documents. These sections must be used without alteration or amendment of the text in any manner (</w:t>
      </w:r>
      <w:r w:rsidRPr="00B3677C">
        <w:rPr>
          <w:rFonts w:cs="Times New Roman"/>
          <w:spacing w:val="-4"/>
        </w:rPr>
        <w:t xml:space="preserve">i.e., </w:t>
      </w:r>
      <w:r w:rsidRPr="00194D22">
        <w:rPr>
          <w:rFonts w:cs="Times New Roman"/>
          <w:spacing w:val="-4"/>
        </w:rPr>
        <w:t xml:space="preserve">neither additions nor deletions are permissible). This requirement is based on provision 9.52. in the </w:t>
      </w:r>
      <w:r w:rsidRPr="00194D22">
        <w:rPr>
          <w:rFonts w:cs="Times New Roman"/>
          <w:i/>
          <w:spacing w:val="-4"/>
        </w:rPr>
        <w:t>Constitution, Bylaws, and Continuing Resolutions of the Evangelical Lutheran Church in America</w:t>
      </w:r>
      <w:r w:rsidR="00A1260D" w:rsidRPr="00194D22">
        <w:rPr>
          <w:rFonts w:cs="Times New Roman"/>
          <w:spacing w:val="-4"/>
        </w:rPr>
        <w:t xml:space="preserve">, which </w:t>
      </w:r>
      <w:r w:rsidRPr="00194D22">
        <w:rPr>
          <w:rFonts w:cs="Times New Roman"/>
          <w:spacing w:val="-4"/>
        </w:rPr>
        <w:t xml:space="preserve">requires that when a congregation of this church “wishes to amend any provision of its governing documents, the governing documents of that congregation shall be so amended to conform to 9.25.b.” in the </w:t>
      </w:r>
      <w:r w:rsidR="002F7994">
        <w:rPr>
          <w:rFonts w:cs="Times New Roman"/>
          <w:spacing w:val="-4"/>
        </w:rPr>
        <w:t>ELCA</w:t>
      </w:r>
      <w:r w:rsidR="002F7994" w:rsidRPr="00194D22">
        <w:rPr>
          <w:rFonts w:cs="Times New Roman"/>
          <w:spacing w:val="-4"/>
        </w:rPr>
        <w:t xml:space="preserve"> </w:t>
      </w:r>
      <w:r w:rsidRPr="00194D22">
        <w:rPr>
          <w:rFonts w:cs="Times New Roman"/>
          <w:spacing w:val="-4"/>
        </w:rPr>
        <w:t xml:space="preserve">constitution. Provisions in the </w:t>
      </w:r>
      <w:r w:rsidRPr="00194D22">
        <w:rPr>
          <w:rFonts w:cs="Times New Roman"/>
          <w:i/>
          <w:spacing w:val="-4"/>
        </w:rPr>
        <w:t>Model Constitution for Congregations</w:t>
      </w:r>
      <w:r w:rsidRPr="00194D22">
        <w:rPr>
          <w:rFonts w:cs="Times New Roman"/>
          <w:spacing w:val="-4"/>
        </w:rPr>
        <w:t xml:space="preserve"> identified by [*] are those required under ELCA constitutional provision 9.25.b.</w:t>
      </w:r>
    </w:p>
    <w:p w14:paraId="78CDF22F" w14:textId="5F163F5D" w:rsidR="00BF3C49" w:rsidRPr="00194D22" w:rsidRDefault="00BF3C49" w:rsidP="000E29F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firstLine="360"/>
        <w:rPr>
          <w:rFonts w:cs="Times New Roman"/>
          <w:spacing w:val="-4"/>
        </w:rPr>
      </w:pPr>
      <w:r>
        <w:rPr>
          <w:rFonts w:cs="Times New Roman"/>
          <w:spacing w:val="-4"/>
        </w:rPr>
        <w:t xml:space="preserve">The other provisions in the </w:t>
      </w:r>
      <w:r>
        <w:rPr>
          <w:rFonts w:cs="Times New Roman"/>
          <w:i/>
          <w:iCs/>
          <w:spacing w:val="-4"/>
        </w:rPr>
        <w:t>Model Constitution for Congregations</w:t>
      </w:r>
      <w:r>
        <w:rPr>
          <w:rFonts w:cs="Times New Roman"/>
          <w:spacing w:val="-4"/>
        </w:rPr>
        <w:t xml:space="preserve"> (those that are not marked by [*]</w:t>
      </w:r>
      <w:r w:rsidR="00841D3D">
        <w:rPr>
          <w:rFonts w:cs="Times New Roman"/>
          <w:spacing w:val="-4"/>
        </w:rPr>
        <w:t xml:space="preserve">) </w:t>
      </w:r>
      <w:r>
        <w:rPr>
          <w:rFonts w:cs="Times New Roman"/>
          <w:spacing w:val="-4"/>
        </w:rPr>
        <w:t xml:space="preserve">are </w:t>
      </w:r>
      <w:r w:rsidRPr="00194D22">
        <w:rPr>
          <w:rFonts w:cs="Times New Roman"/>
          <w:b/>
          <w:bCs/>
          <w:spacing w:val="-4"/>
        </w:rPr>
        <w:t>recommended provisions</w:t>
      </w:r>
      <w:r>
        <w:rPr>
          <w:rFonts w:cs="Times New Roman"/>
          <w:spacing w:val="-4"/>
        </w:rPr>
        <w:t>.</w:t>
      </w:r>
      <w:r w:rsidR="00841D3D" w:rsidRPr="00841D3D">
        <w:rPr>
          <w:rFonts w:cs="Times New Roman"/>
        </w:rPr>
        <w:t xml:space="preserve"> </w:t>
      </w:r>
      <w:r w:rsidR="00841D3D" w:rsidRPr="00841D3D">
        <w:rPr>
          <w:rFonts w:cs="Times New Roman"/>
          <w:spacing w:val="-4"/>
        </w:rPr>
        <w:t>These provisions provide suggested wording that congregations may find useful. They may be included, omitted, or altered at the discretion of the individual congregation.</w:t>
      </w:r>
    </w:p>
    <w:p w14:paraId="07211CB3" w14:textId="77777777" w:rsidR="00A1260D" w:rsidRPr="00F334D2" w:rsidRDefault="00A1260D"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bCs/>
          <w:iCs/>
          <w:sz w:val="12"/>
          <w:szCs w:val="14"/>
          <w:highlight w:val="yellow"/>
        </w:rPr>
      </w:pPr>
    </w:p>
    <w:p w14:paraId="2FE9D60B" w14:textId="221F2E22" w:rsidR="00445127" w:rsidRPr="00194D22"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iCs/>
          <w:smallCaps/>
        </w:rPr>
      </w:pPr>
      <w:r w:rsidRPr="00194D22">
        <w:rPr>
          <w:rFonts w:cs="Times New Roman"/>
          <w:b/>
          <w:iCs/>
          <w:smallCaps/>
        </w:rPr>
        <w:t xml:space="preserve">Review by </w:t>
      </w:r>
      <w:r w:rsidR="00562894">
        <w:rPr>
          <w:rFonts w:cs="Times New Roman"/>
          <w:b/>
          <w:iCs/>
          <w:smallCaps/>
        </w:rPr>
        <w:t>S</w:t>
      </w:r>
      <w:r w:rsidRPr="00194D22">
        <w:rPr>
          <w:rFonts w:cs="Times New Roman"/>
          <w:b/>
          <w:iCs/>
          <w:smallCaps/>
        </w:rPr>
        <w:t>ynod</w:t>
      </w:r>
      <w:r w:rsidRPr="00194D22">
        <w:rPr>
          <w:rFonts w:cs="Times New Roman"/>
          <w:iCs/>
          <w:smallCaps/>
        </w:rPr>
        <w:t xml:space="preserve"> </w:t>
      </w:r>
    </w:p>
    <w:p w14:paraId="341D4F74" w14:textId="3A41AF85" w:rsidR="00593E1A" w:rsidRPr="0042437D" w:rsidRDefault="003D6A18" w:rsidP="000E29F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firstLine="360"/>
        <w:rPr>
          <w:rFonts w:cs="Times New Roman"/>
        </w:rPr>
      </w:pPr>
      <w:r w:rsidRPr="00194D22">
        <w:rPr>
          <w:rFonts w:cs="Times New Roman"/>
        </w:rPr>
        <w:t>Each congregation of this church is to provide a copy of its governing documents, and any amendments thereto, to its synod. In accordance with ELCA bylaw 9.53.03.</w:t>
      </w:r>
      <w:r w:rsidR="00C40476" w:rsidRPr="00194D22">
        <w:rPr>
          <w:rFonts w:cs="Times New Roman"/>
        </w:rPr>
        <w:t xml:space="preserve"> and Chapters </w:t>
      </w:r>
      <w:r w:rsidR="00D30C38" w:rsidRPr="00194D22">
        <w:rPr>
          <w:rFonts w:cs="Times New Roman"/>
        </w:rPr>
        <w:t xml:space="preserve">16, 17, and 18 of </w:t>
      </w:r>
      <w:r w:rsidR="0091359D">
        <w:rPr>
          <w:rFonts w:cs="Times New Roman"/>
        </w:rPr>
        <w:t>the</w:t>
      </w:r>
      <w:r w:rsidR="0091359D" w:rsidRPr="00194D22">
        <w:rPr>
          <w:rFonts w:cs="Times New Roman"/>
        </w:rPr>
        <w:t xml:space="preserve"> </w:t>
      </w:r>
      <w:r w:rsidR="00D30C38" w:rsidRPr="00194D22">
        <w:rPr>
          <w:rFonts w:cs="Times New Roman"/>
          <w:i/>
          <w:iCs/>
        </w:rPr>
        <w:t>Model Constitution</w:t>
      </w:r>
      <w:r w:rsidR="006B3100" w:rsidRPr="006B3100">
        <w:rPr>
          <w:rFonts w:cs="Times New Roman"/>
          <w:i/>
          <w:iCs/>
          <w:spacing w:val="-4"/>
        </w:rPr>
        <w:t xml:space="preserve"> </w:t>
      </w:r>
      <w:r w:rsidR="006B3100">
        <w:rPr>
          <w:rFonts w:cs="Times New Roman"/>
          <w:i/>
          <w:iCs/>
          <w:spacing w:val="-4"/>
        </w:rPr>
        <w:t>for Congregations</w:t>
      </w:r>
      <w:r w:rsidRPr="00194D22">
        <w:rPr>
          <w:rFonts w:cs="Times New Roman"/>
        </w:rPr>
        <w:t xml:space="preserve">, </w:t>
      </w:r>
      <w:r w:rsidR="002D51BB" w:rsidRPr="00194D22">
        <w:rPr>
          <w:rFonts w:cs="Times New Roman"/>
        </w:rPr>
        <w:t xml:space="preserve">certain </w:t>
      </w:r>
      <w:r w:rsidRPr="00194D22">
        <w:rPr>
          <w:rFonts w:cs="Times New Roman"/>
        </w:rPr>
        <w:t xml:space="preserve">amendments to a congregation constitution </w:t>
      </w:r>
      <w:r w:rsidR="00393C20" w:rsidRPr="00706EA8">
        <w:rPr>
          <w:rFonts w:cs="Times New Roman"/>
          <w:iCs/>
        </w:rPr>
        <w:t>only</w:t>
      </w:r>
      <w:r w:rsidR="00393C20" w:rsidRPr="00706EA8">
        <w:rPr>
          <w:rFonts w:cs="Times New Roman"/>
        </w:rPr>
        <w:t xml:space="preserve"> </w:t>
      </w:r>
      <w:r w:rsidRPr="00194D22">
        <w:rPr>
          <w:rFonts w:cs="Times New Roman"/>
        </w:rPr>
        <w:t>become effective when approved by the synod</w:t>
      </w:r>
      <w:r w:rsidR="00F06349">
        <w:rPr>
          <w:rFonts w:cs="Times New Roman"/>
        </w:rPr>
        <w:t>, while others need only be reported to the synod</w:t>
      </w:r>
      <w:r w:rsidRPr="00194D22">
        <w:rPr>
          <w:rFonts w:cs="Times New Roman"/>
        </w:rPr>
        <w:t xml:space="preserve">. </w:t>
      </w:r>
      <w:r w:rsidR="001B2733">
        <w:rPr>
          <w:rFonts w:cs="Times New Roman"/>
        </w:rPr>
        <w:t>(</w:t>
      </w:r>
      <w:r w:rsidR="00B172E9">
        <w:rPr>
          <w:rFonts w:cs="Times New Roman"/>
        </w:rPr>
        <w:t xml:space="preserve">For a full explanation of the amendment and review process, </w:t>
      </w:r>
      <w:r w:rsidR="009B353A">
        <w:rPr>
          <w:rFonts w:cs="Times New Roman"/>
        </w:rPr>
        <w:t xml:space="preserve">please see the chapters </w:t>
      </w:r>
      <w:r w:rsidR="009B353A">
        <w:rPr>
          <w:rFonts w:cs="Times New Roman"/>
          <w:spacing w:val="-4"/>
        </w:rPr>
        <w:t>referenced above</w:t>
      </w:r>
      <w:r w:rsidR="00085583">
        <w:rPr>
          <w:rFonts w:cs="Times New Roman"/>
          <w:spacing w:val="-4"/>
        </w:rPr>
        <w:t xml:space="preserve"> in this paragraph</w:t>
      </w:r>
      <w:r w:rsidR="009B353A">
        <w:rPr>
          <w:rFonts w:cs="Times New Roman"/>
          <w:spacing w:val="-4"/>
        </w:rPr>
        <w:t>.</w:t>
      </w:r>
      <w:r w:rsidR="0042437D">
        <w:rPr>
          <w:rFonts w:cs="Times New Roman"/>
          <w:spacing w:val="-4"/>
        </w:rPr>
        <w:t>)</w:t>
      </w:r>
    </w:p>
    <w:p w14:paraId="182062DE" w14:textId="2528D3D5" w:rsidR="00170179" w:rsidRDefault="007D56D0" w:rsidP="00EF0B47">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firstLine="360"/>
        <w:rPr>
          <w:rFonts w:cs="Times New Roman"/>
        </w:rPr>
      </w:pPr>
      <w:r>
        <w:rPr>
          <w:rFonts w:cs="Times New Roman"/>
        </w:rPr>
        <w:t xml:space="preserve">For those changes that require synod review, </w:t>
      </w:r>
      <w:r w:rsidR="005C35E0">
        <w:rPr>
          <w:rFonts w:cs="Times New Roman"/>
        </w:rPr>
        <w:t>the synod shall notify the congregation</w:t>
      </w:r>
      <w:r w:rsidR="00096347">
        <w:rPr>
          <w:rFonts w:cs="Times New Roman"/>
        </w:rPr>
        <w:t xml:space="preserve"> of its decision to approve or disapprove the proposed changes; </w:t>
      </w:r>
      <w:r w:rsidR="005E7E0B">
        <w:rPr>
          <w:rFonts w:cs="Times New Roman"/>
        </w:rPr>
        <w:t xml:space="preserve">the </w:t>
      </w:r>
      <w:r w:rsidR="005E7E0B">
        <w:rPr>
          <w:rFonts w:cs="Times New Roman"/>
        </w:rPr>
        <w:lastRenderedPageBreak/>
        <w:t>changes go into effect upon notification that the synod has approved them.</w:t>
      </w:r>
      <w:r w:rsidR="0047547E">
        <w:rPr>
          <w:rFonts w:cs="Times New Roman"/>
        </w:rPr>
        <w:t xml:space="preserve"> </w:t>
      </w:r>
      <w:r w:rsidR="004B6063" w:rsidRPr="00194D22">
        <w:rPr>
          <w:rFonts w:cs="Times New Roman"/>
          <w:spacing w:val="-4"/>
        </w:rPr>
        <w:t xml:space="preserve">No governing document amendment will be approved by a synod if it conflicts with the </w:t>
      </w:r>
      <w:r w:rsidR="004B6063" w:rsidRPr="00194D22">
        <w:rPr>
          <w:rFonts w:cs="Times New Roman"/>
          <w:i/>
          <w:spacing w:val="-4"/>
        </w:rPr>
        <w:t>Constitution, Bylaws, and Continuing Resolutions of the Evangelical Lutheran Church in America</w:t>
      </w:r>
      <w:r w:rsidR="00731063">
        <w:rPr>
          <w:rFonts w:cs="Times New Roman"/>
          <w:i/>
          <w:spacing w:val="-4"/>
        </w:rPr>
        <w:t xml:space="preserve"> </w:t>
      </w:r>
      <w:r w:rsidR="00731063">
        <w:rPr>
          <w:rFonts w:cs="Times New Roman"/>
          <w:iCs/>
          <w:spacing w:val="-4"/>
        </w:rPr>
        <w:t xml:space="preserve">or </w:t>
      </w:r>
      <w:r w:rsidR="00CC5D1B">
        <w:rPr>
          <w:rFonts w:cs="Times New Roman"/>
          <w:iCs/>
          <w:spacing w:val="-4"/>
        </w:rPr>
        <w:t>required</w:t>
      </w:r>
      <w:r w:rsidR="00731063">
        <w:rPr>
          <w:rFonts w:cs="Times New Roman"/>
          <w:iCs/>
          <w:spacing w:val="-4"/>
        </w:rPr>
        <w:t xml:space="preserve"> provisions </w:t>
      </w:r>
      <w:r w:rsidR="001B1FAA">
        <w:rPr>
          <w:rFonts w:cs="Times New Roman"/>
          <w:iCs/>
          <w:spacing w:val="-4"/>
        </w:rPr>
        <w:t>of</w:t>
      </w:r>
      <w:r w:rsidR="00873BAE">
        <w:rPr>
          <w:rFonts w:cs="Times New Roman"/>
          <w:iCs/>
          <w:spacing w:val="-4"/>
        </w:rPr>
        <w:t xml:space="preserve"> </w:t>
      </w:r>
      <w:r w:rsidR="0091359D">
        <w:rPr>
          <w:rFonts w:cs="Times New Roman"/>
          <w:iCs/>
          <w:spacing w:val="-4"/>
        </w:rPr>
        <w:t xml:space="preserve">the </w:t>
      </w:r>
      <w:r w:rsidR="00C35635">
        <w:rPr>
          <w:rFonts w:cs="Times New Roman"/>
          <w:i/>
          <w:iCs/>
        </w:rPr>
        <w:t>Model Constitution</w:t>
      </w:r>
      <w:r w:rsidR="00C35635" w:rsidRPr="006B3100">
        <w:rPr>
          <w:rFonts w:cs="Times New Roman"/>
          <w:i/>
          <w:iCs/>
          <w:spacing w:val="-4"/>
        </w:rPr>
        <w:t xml:space="preserve"> </w:t>
      </w:r>
      <w:r w:rsidR="00C35635">
        <w:rPr>
          <w:rFonts w:cs="Times New Roman"/>
          <w:i/>
          <w:iCs/>
          <w:spacing w:val="-4"/>
        </w:rPr>
        <w:t>for Congregations</w:t>
      </w:r>
      <w:r w:rsidR="004B6063" w:rsidRPr="00194D22">
        <w:rPr>
          <w:rFonts w:cs="Times New Roman"/>
          <w:spacing w:val="-4"/>
        </w:rPr>
        <w:t>.</w:t>
      </w:r>
      <w:r w:rsidR="00C35635">
        <w:rPr>
          <w:rFonts w:cs="Times New Roman"/>
          <w:spacing w:val="-4"/>
        </w:rPr>
        <w:t xml:space="preserve"> </w:t>
      </w:r>
    </w:p>
    <w:p w14:paraId="01DEFD5D" w14:textId="654C6494" w:rsidR="00E622F2" w:rsidRDefault="00222CFE" w:rsidP="001F64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firstLine="360"/>
        <w:rPr>
          <w:rFonts w:cs="Times New Roman"/>
        </w:rPr>
      </w:pPr>
      <w:r>
        <w:rPr>
          <w:rFonts w:cs="Times New Roman"/>
        </w:rPr>
        <w:t>A</w:t>
      </w:r>
      <w:r w:rsidR="00111016">
        <w:rPr>
          <w:rFonts w:cs="Times New Roman"/>
        </w:rPr>
        <w:t xml:space="preserve">mendments that </w:t>
      </w:r>
      <w:r w:rsidR="008C02A7">
        <w:rPr>
          <w:rFonts w:cs="Times New Roman"/>
        </w:rPr>
        <w:t xml:space="preserve">bring the congregation’s constitution into conformity with the </w:t>
      </w:r>
      <w:r w:rsidR="008C02A7">
        <w:rPr>
          <w:rFonts w:cs="Times New Roman"/>
          <w:i/>
          <w:iCs/>
        </w:rPr>
        <w:t>Model Constitution</w:t>
      </w:r>
      <w:r w:rsidR="006B3100" w:rsidRPr="006B3100">
        <w:rPr>
          <w:rFonts w:cs="Times New Roman"/>
          <w:i/>
          <w:iCs/>
          <w:spacing w:val="-4"/>
        </w:rPr>
        <w:t xml:space="preserve"> </w:t>
      </w:r>
      <w:r w:rsidR="006B3100">
        <w:rPr>
          <w:rFonts w:cs="Times New Roman"/>
          <w:i/>
          <w:iCs/>
          <w:spacing w:val="-4"/>
        </w:rPr>
        <w:t>for Congregations</w:t>
      </w:r>
      <w:r w:rsidR="00480DED">
        <w:rPr>
          <w:rFonts w:cs="Times New Roman"/>
          <w:i/>
          <w:iCs/>
        </w:rPr>
        <w:t xml:space="preserve">, </w:t>
      </w:r>
      <w:r w:rsidR="00480DED">
        <w:rPr>
          <w:rFonts w:cs="Times New Roman"/>
        </w:rPr>
        <w:t>whether to match required or recommended provisions, go into effect immediately upon approval by the congregation meeting</w:t>
      </w:r>
      <w:r w:rsidR="00C60C42">
        <w:rPr>
          <w:rFonts w:cs="Times New Roman"/>
        </w:rPr>
        <w:t xml:space="preserve">, and are </w:t>
      </w:r>
      <w:r w:rsidR="009977DF">
        <w:rPr>
          <w:rFonts w:cs="Times New Roman"/>
        </w:rPr>
        <w:t xml:space="preserve">then </w:t>
      </w:r>
      <w:r w:rsidR="00C60C42">
        <w:rPr>
          <w:rFonts w:cs="Times New Roman"/>
        </w:rPr>
        <w:t xml:space="preserve">reported to the synod. </w:t>
      </w:r>
    </w:p>
    <w:p w14:paraId="527DA47E" w14:textId="3EBB614D" w:rsidR="003D6A18" w:rsidRPr="00194D22" w:rsidRDefault="003D6A18" w:rsidP="001F649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firstLine="360"/>
        <w:rPr>
          <w:rFonts w:cs="Times New Roman"/>
          <w:spacing w:val="-4"/>
        </w:rPr>
      </w:pPr>
      <w:r w:rsidRPr="00194D22">
        <w:rPr>
          <w:rFonts w:cs="Times New Roman"/>
          <w:spacing w:val="-4"/>
        </w:rPr>
        <w:t xml:space="preserve">In order to </w:t>
      </w:r>
      <w:r w:rsidR="004B5F86" w:rsidRPr="00194D22">
        <w:rPr>
          <w:rFonts w:cs="Times New Roman"/>
          <w:spacing w:val="-4"/>
        </w:rPr>
        <w:t xml:space="preserve">be sure that amendments meet </w:t>
      </w:r>
      <w:r w:rsidRPr="00194D22">
        <w:rPr>
          <w:rFonts w:cs="Times New Roman"/>
          <w:spacing w:val="-4"/>
        </w:rPr>
        <w:t xml:space="preserve">constitutional requirements and avoid potential problems, </w:t>
      </w:r>
      <w:r w:rsidR="00755DAB">
        <w:rPr>
          <w:rFonts w:cs="Times New Roman"/>
          <w:spacing w:val="-4"/>
        </w:rPr>
        <w:t xml:space="preserve">congregations are </w:t>
      </w:r>
      <w:r w:rsidR="009029AD">
        <w:rPr>
          <w:rFonts w:cs="Times New Roman"/>
          <w:spacing w:val="-4"/>
        </w:rPr>
        <w:t>strongly urged</w:t>
      </w:r>
      <w:r w:rsidR="00585BF8" w:rsidRPr="00194D22">
        <w:rPr>
          <w:rFonts w:cs="Times New Roman"/>
          <w:spacing w:val="-4"/>
        </w:rPr>
        <w:t xml:space="preserve"> to submit </w:t>
      </w:r>
      <w:r w:rsidRPr="00194D22">
        <w:rPr>
          <w:rFonts w:cs="Times New Roman"/>
          <w:spacing w:val="-4"/>
        </w:rPr>
        <w:t>all proposed amendments to a congregation’s constitutional provisions, bylaws, and continuing resolutions to the synod for review</w:t>
      </w:r>
      <w:r w:rsidR="00585BF8" w:rsidRPr="00194D22">
        <w:rPr>
          <w:rFonts w:cs="Times New Roman"/>
          <w:spacing w:val="-4"/>
        </w:rPr>
        <w:t xml:space="preserve"> before voting on them.</w:t>
      </w:r>
    </w:p>
    <w:p w14:paraId="3D8B61BA" w14:textId="77777777" w:rsidR="002166B3" w:rsidRPr="00F334D2" w:rsidRDefault="002166B3"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spacing w:val="-6"/>
          <w:sz w:val="12"/>
          <w:szCs w:val="14"/>
        </w:rPr>
      </w:pPr>
    </w:p>
    <w:p w14:paraId="1B7B172E" w14:textId="77777777" w:rsidR="00162365" w:rsidRPr="002960B2" w:rsidRDefault="00162365" w:rsidP="00327517">
      <w:pPr>
        <w:pStyle w:val="Heading3"/>
      </w:pPr>
      <w:bookmarkStart w:id="36" w:name="_Toc195082383"/>
      <w:r w:rsidRPr="002960B2">
        <w:t>Codification Explanation</w:t>
      </w:r>
      <w:bookmarkEnd w:id="36"/>
    </w:p>
    <w:p w14:paraId="5C34FFC6" w14:textId="77777777" w:rsidR="00162365" w:rsidRDefault="00162365" w:rsidP="00C9093F">
      <w:pPr>
        <w:tabs>
          <w:tab w:val="left" w:pos="360"/>
          <w:tab w:val="left" w:pos="72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rPr>
      </w:pPr>
      <w:r w:rsidRPr="000001EB">
        <w:rPr>
          <w:rFonts w:cs="Times New Roman"/>
        </w:rPr>
        <w:t xml:space="preserve">The </w:t>
      </w:r>
      <w:r w:rsidRPr="00952159">
        <w:rPr>
          <w:rFonts w:cs="Times New Roman"/>
          <w:i/>
          <w:iCs/>
        </w:rPr>
        <w:t xml:space="preserve">Model </w:t>
      </w:r>
      <w:r w:rsidRPr="000001EB">
        <w:rPr>
          <w:rFonts w:cs="Times New Roman"/>
          <w:i/>
        </w:rPr>
        <w:t xml:space="preserve">Constitution for </w:t>
      </w:r>
      <w:r>
        <w:rPr>
          <w:rFonts w:cs="Times New Roman"/>
          <w:i/>
        </w:rPr>
        <w:t>Congregations</w:t>
      </w:r>
      <w:r w:rsidRPr="000001EB">
        <w:rPr>
          <w:rFonts w:cs="Times New Roman"/>
        </w:rPr>
        <w:t xml:space="preserve">, like the </w:t>
      </w:r>
      <w:r w:rsidRPr="000001EB">
        <w:rPr>
          <w:rFonts w:cs="Times New Roman"/>
          <w:i/>
        </w:rPr>
        <w:t>Constitution, Bylaws, and Continuing Resolutions of the Evangelical Lutheran Church in America</w:t>
      </w:r>
      <w:r w:rsidRPr="000001EB">
        <w:rPr>
          <w:rFonts w:cs="Times New Roman"/>
        </w:rPr>
        <w:t xml:space="preserve"> and the </w:t>
      </w:r>
      <w:r w:rsidRPr="000001EB">
        <w:rPr>
          <w:rFonts w:cs="Times New Roman"/>
          <w:i/>
        </w:rPr>
        <w:t xml:space="preserve">Constitution for </w:t>
      </w:r>
      <w:r>
        <w:rPr>
          <w:rFonts w:cs="Times New Roman"/>
          <w:i/>
        </w:rPr>
        <w:t>Synods</w:t>
      </w:r>
      <w:r w:rsidRPr="000001EB">
        <w:rPr>
          <w:rFonts w:cs="Times New Roman"/>
        </w:rPr>
        <w:t xml:space="preserve">, is organized into chapters by general subject matter and codified as </w:t>
      </w:r>
      <w:r>
        <w:rPr>
          <w:rFonts w:cs="Times New Roman"/>
        </w:rPr>
        <w:t xml:space="preserve">follows: </w:t>
      </w:r>
    </w:p>
    <w:p w14:paraId="78453461" w14:textId="77777777" w:rsidR="00162365" w:rsidRPr="00A1463E" w:rsidRDefault="00162365" w:rsidP="00C9093F">
      <w:pPr>
        <w:tabs>
          <w:tab w:val="left" w:pos="360"/>
          <w:tab w:val="left" w:pos="72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sz w:val="8"/>
          <w:szCs w:val="10"/>
        </w:rPr>
      </w:pPr>
    </w:p>
    <w:p w14:paraId="11F76B32" w14:textId="19BC2B4C" w:rsidR="00162365" w:rsidRDefault="00162365" w:rsidP="00C9093F">
      <w:pPr>
        <w:tabs>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cs="Times New Roman"/>
          <w:spacing w:val="-2"/>
        </w:rPr>
      </w:pPr>
      <w:r w:rsidRPr="000001EB">
        <w:rPr>
          <w:rFonts w:cs="Times New Roman"/>
          <w:spacing w:val="-2"/>
        </w:rPr>
        <w:t>a.</w:t>
      </w:r>
      <w:r w:rsidRPr="000001EB">
        <w:rPr>
          <w:rFonts w:cs="Times New Roman"/>
          <w:spacing w:val="-2"/>
        </w:rPr>
        <w:tab/>
        <w:t>Constitutional provisions</w:t>
      </w:r>
      <w:r>
        <w:rPr>
          <w:rFonts w:cs="Times New Roman"/>
          <w:spacing w:val="-2"/>
        </w:rPr>
        <w:t xml:space="preserve"> in the </w:t>
      </w:r>
      <w:r>
        <w:rPr>
          <w:rFonts w:cs="Times New Roman"/>
          <w:i/>
          <w:iCs/>
          <w:spacing w:val="-2"/>
        </w:rPr>
        <w:t xml:space="preserve">Model </w:t>
      </w:r>
      <w:r w:rsidRPr="004B602C">
        <w:rPr>
          <w:rFonts w:cs="Times New Roman"/>
          <w:i/>
          <w:iCs/>
          <w:spacing w:val="-2"/>
        </w:rPr>
        <w:t xml:space="preserve">Constitution for </w:t>
      </w:r>
      <w:r>
        <w:rPr>
          <w:rFonts w:cs="Times New Roman"/>
          <w:i/>
          <w:iCs/>
          <w:spacing w:val="-2"/>
        </w:rPr>
        <w:t>Congregation</w:t>
      </w:r>
      <w:r w:rsidRPr="004B602C">
        <w:rPr>
          <w:rFonts w:cs="Times New Roman"/>
          <w:i/>
          <w:iCs/>
          <w:spacing w:val="-2"/>
        </w:rPr>
        <w:t>s</w:t>
      </w:r>
      <w:r>
        <w:rPr>
          <w:rFonts w:cs="Times New Roman"/>
          <w:spacing w:val="-2"/>
        </w:rPr>
        <w:t xml:space="preserve"> </w:t>
      </w:r>
      <w:r w:rsidRPr="000001EB">
        <w:rPr>
          <w:rFonts w:cs="Times New Roman"/>
          <w:spacing w:val="-2"/>
        </w:rPr>
        <w:t>are codified with two sets of numbers, preceded by a “</w:t>
      </w:r>
      <w:r>
        <w:rPr>
          <w:rFonts w:cs="Times New Roman"/>
          <w:spacing w:val="-2"/>
        </w:rPr>
        <w:t>C</w:t>
      </w:r>
      <w:r w:rsidRPr="000001EB">
        <w:rPr>
          <w:rFonts w:cs="Times New Roman"/>
          <w:spacing w:val="-2"/>
        </w:rPr>
        <w:t>”: the chapter number followed by a period</w:t>
      </w:r>
      <w:r>
        <w:rPr>
          <w:rFonts w:cs="Times New Roman"/>
          <w:spacing w:val="-2"/>
        </w:rPr>
        <w:t>,</w:t>
      </w:r>
      <w:r w:rsidRPr="000001EB">
        <w:rPr>
          <w:rFonts w:cs="Times New Roman"/>
          <w:spacing w:val="-2"/>
        </w:rPr>
        <w:t xml:space="preserve"> and a two-digit </w:t>
      </w:r>
      <w:r>
        <w:rPr>
          <w:rFonts w:cs="Times New Roman"/>
          <w:spacing w:val="-2"/>
        </w:rPr>
        <w:t xml:space="preserve">sequence </w:t>
      </w:r>
      <w:r w:rsidRPr="000001EB">
        <w:rPr>
          <w:rFonts w:cs="Times New Roman"/>
          <w:spacing w:val="-2"/>
        </w:rPr>
        <w:t>number</w:t>
      </w:r>
      <w:r>
        <w:rPr>
          <w:rFonts w:cs="Times New Roman"/>
          <w:spacing w:val="-2"/>
        </w:rPr>
        <w:t xml:space="preserve"> also followed by a</w:t>
      </w:r>
      <w:r w:rsidRPr="000001EB">
        <w:rPr>
          <w:rFonts w:cs="Times New Roman"/>
          <w:spacing w:val="-2"/>
        </w:rPr>
        <w:t xml:space="preserve"> period</w:t>
      </w:r>
      <w:r>
        <w:rPr>
          <w:rFonts w:cs="Times New Roman"/>
          <w:spacing w:val="-2"/>
        </w:rPr>
        <w:t>.</w:t>
      </w:r>
    </w:p>
    <w:p w14:paraId="42D6A797" w14:textId="77777777" w:rsidR="00E900DA" w:rsidRPr="00E900DA" w:rsidRDefault="00E900DA" w:rsidP="00C9093F">
      <w:pPr>
        <w:tabs>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cs="Times New Roman"/>
          <w:spacing w:val="-2"/>
          <w:sz w:val="12"/>
          <w:szCs w:val="14"/>
        </w:rPr>
      </w:pPr>
    </w:p>
    <w:p w14:paraId="5BD81DAD" w14:textId="0B4E1DF0" w:rsidR="00162365" w:rsidRPr="00A356F2" w:rsidRDefault="00162365" w:rsidP="00C9093F">
      <w:pPr>
        <w:tabs>
          <w:tab w:val="left" w:pos="720"/>
          <w:tab w:val="left" w:pos="1080"/>
          <w:tab w:val="left" w:pos="1256"/>
          <w:tab w:val="left" w:pos="1350"/>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360"/>
        <w:rPr>
          <w:rFonts w:cs="Times New Roman"/>
          <w:spacing w:val="-2"/>
          <w:highlight w:val="yellow"/>
        </w:rPr>
      </w:pPr>
      <w:r w:rsidRPr="000001EB">
        <w:rPr>
          <w:rFonts w:cs="Times New Roman"/>
          <w:spacing w:val="-2"/>
        </w:rPr>
        <w:t>1.</w:t>
      </w:r>
      <w:r w:rsidRPr="000001EB">
        <w:rPr>
          <w:rFonts w:cs="Times New Roman"/>
          <w:spacing w:val="-2"/>
        </w:rPr>
        <w:tab/>
      </w:r>
      <w:r w:rsidR="00747260" w:rsidRPr="00194D22">
        <w:rPr>
          <w:rFonts w:cs="Times New Roman"/>
          <w:b/>
          <w:bCs/>
          <w:spacing w:val="-2"/>
        </w:rPr>
        <w:t>Required</w:t>
      </w:r>
      <w:r w:rsidR="00F926FB" w:rsidRPr="004B602C">
        <w:rPr>
          <w:rFonts w:cs="Times New Roman"/>
          <w:b/>
          <w:bCs/>
          <w:spacing w:val="-2"/>
        </w:rPr>
        <w:t xml:space="preserve"> </w:t>
      </w:r>
      <w:r w:rsidRPr="004B602C">
        <w:rPr>
          <w:rFonts w:cs="Times New Roman"/>
          <w:b/>
          <w:bCs/>
          <w:spacing w:val="-2"/>
        </w:rPr>
        <w:t>constitutional provisions</w:t>
      </w:r>
      <w:r w:rsidR="00F66811">
        <w:rPr>
          <w:rFonts w:cs="Times New Roman"/>
          <w:spacing w:val="-2"/>
        </w:rPr>
        <w:t>, as explained above,</w:t>
      </w:r>
      <w:r w:rsidRPr="002F2E86">
        <w:rPr>
          <w:rFonts w:cs="Times New Roman"/>
          <w:spacing w:val="-2"/>
        </w:rPr>
        <w:t xml:space="preserve"> are </w:t>
      </w:r>
      <w:r w:rsidR="00B42327">
        <w:rPr>
          <w:rFonts w:cs="Times New Roman"/>
          <w:spacing w:val="-2"/>
        </w:rPr>
        <w:t>preceded</w:t>
      </w:r>
      <w:r w:rsidR="00B42327" w:rsidRPr="002F2E86">
        <w:rPr>
          <w:rFonts w:cs="Times New Roman"/>
          <w:spacing w:val="-2"/>
        </w:rPr>
        <w:t xml:space="preserve"> </w:t>
      </w:r>
      <w:r w:rsidRPr="002F2E86">
        <w:rPr>
          <w:rFonts w:cs="Times New Roman"/>
          <w:spacing w:val="-2"/>
        </w:rPr>
        <w:t>by</w:t>
      </w:r>
      <w:r w:rsidR="0055181A">
        <w:rPr>
          <w:rFonts w:cs="Times New Roman"/>
          <w:spacing w:val="-2"/>
        </w:rPr>
        <w:t xml:space="preserve"> </w:t>
      </w:r>
      <w:r w:rsidRPr="002F2E86">
        <w:rPr>
          <w:rFonts w:cs="Times New Roman"/>
          <w:spacing w:val="-2"/>
        </w:rPr>
        <w:t>[</w:t>
      </w:r>
      <w:r>
        <w:rPr>
          <w:rFonts w:cs="Times New Roman"/>
          <w:spacing w:val="-2"/>
        </w:rPr>
        <w:t>*</w:t>
      </w:r>
      <w:r w:rsidRPr="002F2E86">
        <w:rPr>
          <w:rFonts w:cs="Times New Roman"/>
          <w:spacing w:val="-2"/>
        </w:rPr>
        <w:t>].</w:t>
      </w:r>
      <w:r w:rsidR="008075B6">
        <w:rPr>
          <w:rFonts w:cs="Times New Roman"/>
          <w:spacing w:val="-2"/>
        </w:rPr>
        <w:t xml:space="preserve"> </w:t>
      </w:r>
      <w:r w:rsidRPr="00B428C6">
        <w:rPr>
          <w:rFonts w:cs="Times New Roman"/>
          <w:spacing w:val="-2"/>
        </w:rPr>
        <w:t xml:space="preserve">For example, </w:t>
      </w:r>
      <w:r w:rsidRPr="0022152C">
        <w:rPr>
          <w:rFonts w:cs="Times New Roman"/>
          <w:spacing w:val="-2"/>
        </w:rPr>
        <w:t>*C5.02</w:t>
      </w:r>
      <w:r w:rsidRPr="00B428C6">
        <w:rPr>
          <w:rFonts w:cs="Times New Roman"/>
          <w:spacing w:val="-2"/>
        </w:rPr>
        <w:t xml:space="preserve">. is a required constitutional provision in </w:t>
      </w:r>
      <w:r w:rsidRPr="0022152C">
        <w:rPr>
          <w:rFonts w:cs="Times New Roman"/>
          <w:spacing w:val="-2"/>
        </w:rPr>
        <w:t xml:space="preserve">Chapter 5, the chapter on </w:t>
      </w:r>
      <w:r>
        <w:rPr>
          <w:rFonts w:cs="Times New Roman"/>
          <w:spacing w:val="-2"/>
        </w:rPr>
        <w:t>Powers of the Congregation</w:t>
      </w:r>
      <w:r w:rsidRPr="00B428C6">
        <w:rPr>
          <w:rFonts w:cs="Times New Roman"/>
          <w:spacing w:val="-2"/>
        </w:rPr>
        <w:t>.</w:t>
      </w:r>
    </w:p>
    <w:p w14:paraId="0CF75EC0" w14:textId="77777777" w:rsidR="00162365" w:rsidRPr="00F334D2" w:rsidRDefault="00162365" w:rsidP="00C9093F">
      <w:pPr>
        <w:tabs>
          <w:tab w:val="left" w:pos="720"/>
          <w:tab w:val="left" w:pos="1080"/>
          <w:tab w:val="left" w:pos="1256"/>
          <w:tab w:val="left" w:pos="1350"/>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360"/>
        <w:rPr>
          <w:rFonts w:cs="Times New Roman"/>
          <w:spacing w:val="-2"/>
          <w:sz w:val="12"/>
          <w:szCs w:val="14"/>
        </w:rPr>
      </w:pPr>
    </w:p>
    <w:p w14:paraId="08FAAA9E" w14:textId="4EDF40C6" w:rsidR="00162365" w:rsidRDefault="00162365" w:rsidP="00C9093F">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360"/>
        <w:rPr>
          <w:rFonts w:cs="Times New Roman"/>
        </w:rPr>
      </w:pPr>
      <w:r w:rsidRPr="000001EB">
        <w:rPr>
          <w:rFonts w:cs="Times New Roman"/>
        </w:rPr>
        <w:t>2.</w:t>
      </w:r>
      <w:r w:rsidRPr="000001EB">
        <w:rPr>
          <w:rFonts w:cs="Times New Roman"/>
        </w:rPr>
        <w:tab/>
      </w:r>
      <w:r w:rsidRPr="004B602C">
        <w:rPr>
          <w:rFonts w:cs="Times New Roman"/>
          <w:b/>
          <w:bCs/>
        </w:rPr>
        <w:t>Recommended constitutional provisions</w:t>
      </w:r>
      <w:r w:rsidR="00B42327">
        <w:rPr>
          <w:rFonts w:cs="Times New Roman"/>
        </w:rPr>
        <w:t>, as explained above,</w:t>
      </w:r>
      <w:r w:rsidRPr="000001EB">
        <w:rPr>
          <w:rFonts w:cs="Times New Roman"/>
        </w:rPr>
        <w:t xml:space="preserve"> </w:t>
      </w:r>
      <w:r>
        <w:rPr>
          <w:rFonts w:cs="Times New Roman"/>
        </w:rPr>
        <w:t>are not preceded by [</w:t>
      </w:r>
      <w:r>
        <w:rPr>
          <w:rFonts w:cs="Times New Roman"/>
          <w:b/>
          <w:bCs/>
        </w:rPr>
        <w:t>*</w:t>
      </w:r>
      <w:r>
        <w:rPr>
          <w:rFonts w:cs="Times New Roman"/>
        </w:rPr>
        <w:t>].</w:t>
      </w:r>
      <w:r w:rsidR="00B42327">
        <w:rPr>
          <w:rFonts w:cs="Times New Roman"/>
        </w:rPr>
        <w:t xml:space="preserve"> </w:t>
      </w:r>
      <w:r w:rsidR="00863265">
        <w:rPr>
          <w:rFonts w:cs="Times New Roman"/>
        </w:rPr>
        <w:t xml:space="preserve">For example, </w:t>
      </w:r>
      <w:r w:rsidR="00DF74F1">
        <w:rPr>
          <w:rFonts w:cs="Times New Roman"/>
        </w:rPr>
        <w:t xml:space="preserve">C5.05. is a recommended provision in Chapter 5, the chapter on Powers of the Congregation. </w:t>
      </w:r>
    </w:p>
    <w:p w14:paraId="13703216" w14:textId="77777777" w:rsidR="00162365" w:rsidRPr="00F334D2" w:rsidRDefault="00162365" w:rsidP="00C9093F">
      <w:pPr>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360"/>
        <w:rPr>
          <w:rFonts w:cs="Times New Roman"/>
          <w:sz w:val="12"/>
          <w:szCs w:val="14"/>
        </w:rPr>
      </w:pPr>
    </w:p>
    <w:p w14:paraId="523E42CB" w14:textId="223A8110" w:rsidR="00162365" w:rsidRDefault="00162365" w:rsidP="00C9093F">
      <w:pPr>
        <w:tabs>
          <w:tab w:val="left" w:pos="72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360"/>
        <w:rPr>
          <w:rFonts w:cs="Times New Roman"/>
        </w:rPr>
      </w:pPr>
      <w:r w:rsidRPr="000001EB">
        <w:rPr>
          <w:rFonts w:cs="Times New Roman"/>
        </w:rPr>
        <w:t>3.</w:t>
      </w:r>
      <w:r w:rsidRPr="00194D22">
        <w:rPr>
          <w:rFonts w:cs="Times New Roman"/>
          <w:b/>
          <w:bCs/>
        </w:rPr>
        <w:tab/>
        <w:t>Other constitutional provisions</w:t>
      </w:r>
      <w:r w:rsidRPr="000001EB">
        <w:rPr>
          <w:rFonts w:cs="Times New Roman"/>
        </w:rPr>
        <w:t xml:space="preserve">, including </w:t>
      </w:r>
      <w:r>
        <w:rPr>
          <w:rFonts w:cs="Times New Roman"/>
        </w:rPr>
        <w:t xml:space="preserve">modified </w:t>
      </w:r>
      <w:r w:rsidRPr="000001EB">
        <w:rPr>
          <w:rFonts w:cs="Times New Roman"/>
        </w:rPr>
        <w:t xml:space="preserve">versions of the recommended provisions, may be </w:t>
      </w:r>
      <w:r>
        <w:rPr>
          <w:rFonts w:cs="Times New Roman"/>
        </w:rPr>
        <w:t>proposed</w:t>
      </w:r>
      <w:r w:rsidRPr="000001EB">
        <w:rPr>
          <w:rFonts w:cs="Times New Roman"/>
        </w:rPr>
        <w:t xml:space="preserve"> and adopted by individual </w:t>
      </w:r>
      <w:r>
        <w:rPr>
          <w:rFonts w:cs="Times New Roman"/>
        </w:rPr>
        <w:t>congregations. S</w:t>
      </w:r>
      <w:r w:rsidRPr="000001EB">
        <w:rPr>
          <w:rFonts w:cs="Times New Roman"/>
        </w:rPr>
        <w:t xml:space="preserve">uch provisions may not conflict with the </w:t>
      </w:r>
      <w:r w:rsidRPr="000001EB">
        <w:rPr>
          <w:rFonts w:cs="Times New Roman"/>
          <w:i/>
        </w:rPr>
        <w:t>Constitution, Bylaws, and Continuing Resolutions of the Evangelical Lutheran Church in America</w:t>
      </w:r>
      <w:r>
        <w:rPr>
          <w:rFonts w:cs="Times New Roman"/>
        </w:rPr>
        <w:t xml:space="preserve"> and</w:t>
      </w:r>
      <w:r w:rsidRPr="000001EB">
        <w:rPr>
          <w:rFonts w:cs="Times New Roman"/>
        </w:rPr>
        <w:t xml:space="preserve"> are</w:t>
      </w:r>
      <w:r>
        <w:rPr>
          <w:rFonts w:cs="Times New Roman"/>
        </w:rPr>
        <w:t xml:space="preserve"> </w:t>
      </w:r>
      <w:r w:rsidRPr="000001EB">
        <w:rPr>
          <w:rFonts w:cs="Times New Roman"/>
        </w:rPr>
        <w:t>adopted</w:t>
      </w:r>
      <w:r>
        <w:rPr>
          <w:rFonts w:cs="Times New Roman"/>
        </w:rPr>
        <w:t xml:space="preserve"> </w:t>
      </w:r>
      <w:r w:rsidRPr="000001EB">
        <w:rPr>
          <w:rFonts w:cs="Times New Roman"/>
        </w:rPr>
        <w:t>and</w:t>
      </w:r>
      <w:r>
        <w:rPr>
          <w:rFonts w:cs="Times New Roman"/>
        </w:rPr>
        <w:t xml:space="preserve"> </w:t>
      </w:r>
      <w:r w:rsidRPr="000001EB">
        <w:rPr>
          <w:rFonts w:cs="Times New Roman"/>
        </w:rPr>
        <w:t>become</w:t>
      </w:r>
      <w:r>
        <w:rPr>
          <w:rFonts w:cs="Times New Roman"/>
        </w:rPr>
        <w:t xml:space="preserve"> </w:t>
      </w:r>
      <w:r w:rsidRPr="000001EB">
        <w:rPr>
          <w:rFonts w:cs="Times New Roman"/>
        </w:rPr>
        <w:t xml:space="preserve">effective in accordance </w:t>
      </w:r>
      <w:r w:rsidRPr="00C14532">
        <w:rPr>
          <w:rFonts w:cs="Times New Roman"/>
        </w:rPr>
        <w:t xml:space="preserve">with </w:t>
      </w:r>
      <w:r>
        <w:rPr>
          <w:rFonts w:cs="Times New Roman"/>
        </w:rPr>
        <w:t xml:space="preserve">Chapter 16 of the </w:t>
      </w:r>
      <w:r w:rsidRPr="006B6019">
        <w:rPr>
          <w:rFonts w:cs="Times New Roman"/>
          <w:i/>
          <w:iCs/>
        </w:rPr>
        <w:t>Model Constitution</w:t>
      </w:r>
      <w:r w:rsidR="0079091F" w:rsidRPr="0079091F">
        <w:rPr>
          <w:rFonts w:cs="Times New Roman"/>
          <w:i/>
          <w:iCs/>
          <w:spacing w:val="-4"/>
        </w:rPr>
        <w:t xml:space="preserve"> </w:t>
      </w:r>
      <w:r w:rsidR="0079091F">
        <w:rPr>
          <w:rFonts w:cs="Times New Roman"/>
          <w:i/>
          <w:iCs/>
          <w:spacing w:val="-4"/>
        </w:rPr>
        <w:t>for Congregations</w:t>
      </w:r>
      <w:r>
        <w:rPr>
          <w:rFonts w:cs="Times New Roman"/>
        </w:rPr>
        <w:t xml:space="preserve">. </w:t>
      </w:r>
    </w:p>
    <w:p w14:paraId="3995468E" w14:textId="77777777" w:rsidR="00162365" w:rsidRPr="00F334D2" w:rsidRDefault="00162365" w:rsidP="00C9093F">
      <w:pPr>
        <w:tabs>
          <w:tab w:val="left" w:pos="360"/>
          <w:tab w:val="left" w:pos="72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87" w:hanging="987"/>
        <w:rPr>
          <w:rFonts w:cs="Times New Roman"/>
          <w:sz w:val="12"/>
          <w:szCs w:val="14"/>
        </w:rPr>
      </w:pPr>
    </w:p>
    <w:p w14:paraId="2A73AF7B" w14:textId="68ACE289" w:rsidR="00162365" w:rsidRPr="004B602C" w:rsidRDefault="00162365" w:rsidP="00C9093F">
      <w:pPr>
        <w:tabs>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cs="Times New Roman"/>
          <w:spacing w:val="-2"/>
          <w:sz w:val="12"/>
          <w:szCs w:val="14"/>
        </w:rPr>
      </w:pPr>
      <w:r w:rsidRPr="000001EB">
        <w:rPr>
          <w:rFonts w:cs="Times New Roman"/>
          <w:spacing w:val="-2"/>
        </w:rPr>
        <w:t>b.</w:t>
      </w:r>
      <w:r w:rsidRPr="000001EB">
        <w:rPr>
          <w:rFonts w:cs="Times New Roman"/>
          <w:spacing w:val="-2"/>
        </w:rPr>
        <w:tab/>
      </w:r>
      <w:r>
        <w:rPr>
          <w:rFonts w:cs="Times New Roman"/>
          <w:spacing w:val="-2"/>
        </w:rPr>
        <w:t>T</w:t>
      </w:r>
      <w:r w:rsidRPr="000001EB">
        <w:rPr>
          <w:rFonts w:cs="Times New Roman"/>
          <w:spacing w:val="-2"/>
        </w:rPr>
        <w:t xml:space="preserve">he </w:t>
      </w:r>
      <w:r>
        <w:rPr>
          <w:rFonts w:cs="Times New Roman"/>
          <w:i/>
          <w:iCs/>
          <w:spacing w:val="-2"/>
        </w:rPr>
        <w:t xml:space="preserve">Model </w:t>
      </w:r>
      <w:r w:rsidRPr="000001EB">
        <w:rPr>
          <w:rFonts w:cs="Times New Roman"/>
          <w:i/>
          <w:spacing w:val="-2"/>
        </w:rPr>
        <w:t>Constitution</w:t>
      </w:r>
      <w:r w:rsidR="0079091F" w:rsidRPr="0079091F">
        <w:rPr>
          <w:rFonts w:cs="Times New Roman"/>
          <w:i/>
          <w:iCs/>
          <w:spacing w:val="-4"/>
        </w:rPr>
        <w:t xml:space="preserve"> </w:t>
      </w:r>
      <w:r w:rsidR="0079091F">
        <w:rPr>
          <w:rFonts w:cs="Times New Roman"/>
          <w:i/>
          <w:iCs/>
          <w:spacing w:val="-4"/>
        </w:rPr>
        <w:t>for Congregations</w:t>
      </w:r>
      <w:r w:rsidRPr="000001EB">
        <w:rPr>
          <w:rFonts w:cs="Times New Roman"/>
          <w:i/>
          <w:spacing w:val="-2"/>
        </w:rPr>
        <w:t xml:space="preserve"> </w:t>
      </w:r>
      <w:r w:rsidRPr="002B0296">
        <w:rPr>
          <w:rFonts w:cs="Times New Roman"/>
          <w:spacing w:val="-2"/>
        </w:rPr>
        <w:t xml:space="preserve">contains no required or recommended </w:t>
      </w:r>
      <w:r w:rsidRPr="006162C9">
        <w:rPr>
          <w:rFonts w:cs="Times New Roman"/>
          <w:b/>
          <w:bCs/>
          <w:spacing w:val="-2"/>
        </w:rPr>
        <w:t>bylaws</w:t>
      </w:r>
      <w:r>
        <w:rPr>
          <w:rFonts w:cs="Times New Roman"/>
          <w:spacing w:val="-2"/>
        </w:rPr>
        <w:t>.</w:t>
      </w:r>
      <w:r w:rsidRPr="000001EB">
        <w:rPr>
          <w:rFonts w:cs="Times New Roman"/>
          <w:spacing w:val="-2"/>
        </w:rPr>
        <w:t xml:space="preserve"> </w:t>
      </w:r>
      <w:r>
        <w:rPr>
          <w:rFonts w:cs="Times New Roman"/>
          <w:spacing w:val="-2"/>
        </w:rPr>
        <w:t xml:space="preserve">If a congregation chooses to adopt bylaws, </w:t>
      </w:r>
      <w:r>
        <w:rPr>
          <w:rFonts w:cs="Times New Roman"/>
          <w:spacing w:val="-6"/>
          <w:szCs w:val="20"/>
        </w:rPr>
        <w:t>t</w:t>
      </w:r>
      <w:r w:rsidRPr="00F47C07">
        <w:rPr>
          <w:rFonts w:cs="Times New Roman"/>
          <w:spacing w:val="-6"/>
          <w:szCs w:val="20"/>
        </w:rPr>
        <w:t xml:space="preserve">hey </w:t>
      </w:r>
      <w:r>
        <w:rPr>
          <w:rFonts w:cs="Times New Roman"/>
          <w:spacing w:val="-6"/>
          <w:szCs w:val="20"/>
        </w:rPr>
        <w:t>should be</w:t>
      </w:r>
      <w:r w:rsidRPr="00F47C07">
        <w:rPr>
          <w:rFonts w:cs="Times New Roman"/>
          <w:spacing w:val="-6"/>
          <w:szCs w:val="20"/>
        </w:rPr>
        <w:t xml:space="preserve"> codified with three sets of numbers</w:t>
      </w:r>
      <w:r>
        <w:rPr>
          <w:rFonts w:cs="Times New Roman"/>
          <w:spacing w:val="-6"/>
          <w:szCs w:val="20"/>
        </w:rPr>
        <w:t>, each followed by a period</w:t>
      </w:r>
      <w:r w:rsidRPr="00F47C07">
        <w:rPr>
          <w:rFonts w:cs="Times New Roman"/>
          <w:spacing w:val="-6"/>
          <w:szCs w:val="20"/>
        </w:rPr>
        <w:t>: the chapter number</w:t>
      </w:r>
      <w:r>
        <w:rPr>
          <w:rFonts w:cs="Times New Roman"/>
          <w:spacing w:val="-6"/>
          <w:szCs w:val="20"/>
        </w:rPr>
        <w:t xml:space="preserve"> (preceded by a “C”),</w:t>
      </w:r>
      <w:r w:rsidRPr="00F47C07">
        <w:rPr>
          <w:rFonts w:cs="Times New Roman"/>
          <w:spacing w:val="-6"/>
          <w:szCs w:val="20"/>
        </w:rPr>
        <w:t xml:space="preserve"> the related constitutional provision </w:t>
      </w:r>
      <w:r w:rsidRPr="002B0296">
        <w:rPr>
          <w:rFonts w:cs="Times New Roman"/>
          <w:spacing w:val="-6"/>
          <w:szCs w:val="20"/>
        </w:rPr>
        <w:t>number,</w:t>
      </w:r>
      <w:r w:rsidRPr="00F47C07">
        <w:rPr>
          <w:rFonts w:cs="Times New Roman"/>
          <w:spacing w:val="-6"/>
          <w:szCs w:val="20"/>
        </w:rPr>
        <w:t xml:space="preserve"> and a two-digit bylaw number.</w:t>
      </w:r>
      <w:r>
        <w:rPr>
          <w:rFonts w:cs="Times New Roman"/>
          <w:spacing w:val="-2"/>
        </w:rPr>
        <w:t xml:space="preserve"> For example</w:t>
      </w:r>
      <w:r w:rsidRPr="000001EB">
        <w:rPr>
          <w:rFonts w:cs="Times New Roman"/>
          <w:spacing w:val="-2"/>
        </w:rPr>
        <w:t>, a</w:t>
      </w:r>
      <w:r>
        <w:rPr>
          <w:rFonts w:cs="Times New Roman"/>
          <w:spacing w:val="-2"/>
        </w:rPr>
        <w:t xml:space="preserve"> </w:t>
      </w:r>
      <w:r w:rsidRPr="000001EB">
        <w:rPr>
          <w:rFonts w:cs="Times New Roman"/>
          <w:spacing w:val="-2"/>
        </w:rPr>
        <w:t xml:space="preserve">bylaw </w:t>
      </w:r>
      <w:r>
        <w:rPr>
          <w:rFonts w:cs="Times New Roman"/>
          <w:spacing w:val="-2"/>
        </w:rPr>
        <w:t>c</w:t>
      </w:r>
      <w:r w:rsidRPr="000001EB">
        <w:rPr>
          <w:rFonts w:cs="Times New Roman"/>
          <w:spacing w:val="-2"/>
        </w:rPr>
        <w:t xml:space="preserve">ould be codified </w:t>
      </w:r>
      <w:r w:rsidRPr="00CE2DCF">
        <w:rPr>
          <w:rFonts w:cs="Times New Roman"/>
          <w:spacing w:val="-2"/>
        </w:rPr>
        <w:t>as C5.03.</w:t>
      </w:r>
      <w:r>
        <w:rPr>
          <w:rFonts w:cs="Times New Roman"/>
          <w:spacing w:val="-2"/>
        </w:rPr>
        <w:t>01.</w:t>
      </w:r>
      <w:r w:rsidRPr="00596A2E">
        <w:rPr>
          <w:rFonts w:cs="Times New Roman"/>
          <w:spacing w:val="-2"/>
        </w:rPr>
        <w:t xml:space="preserve"> </w:t>
      </w:r>
    </w:p>
    <w:p w14:paraId="331FCC63" w14:textId="6F52BF34" w:rsidR="00162365" w:rsidRDefault="00162365" w:rsidP="00C9093F">
      <w:pPr>
        <w:tabs>
          <w:tab w:val="left" w:pos="72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firstLine="360"/>
        <w:rPr>
          <w:rFonts w:cs="Times New Roman"/>
          <w:spacing w:val="-2"/>
        </w:rPr>
      </w:pPr>
      <w:r w:rsidRPr="009D2EE4">
        <w:rPr>
          <w:rFonts w:cs="Times New Roman"/>
          <w:spacing w:val="-2"/>
        </w:rPr>
        <w:t xml:space="preserve">Bylaws are adopted and amended in accordance with Chapter </w:t>
      </w:r>
      <w:r w:rsidR="00465334" w:rsidRPr="009D2EE4">
        <w:rPr>
          <w:rFonts w:cs="Times New Roman"/>
          <w:spacing w:val="-2"/>
        </w:rPr>
        <w:t>1</w:t>
      </w:r>
      <w:r w:rsidR="00465334">
        <w:rPr>
          <w:rFonts w:cs="Times New Roman"/>
          <w:spacing w:val="-2"/>
        </w:rPr>
        <w:t>7</w:t>
      </w:r>
      <w:r w:rsidR="00F96966">
        <w:rPr>
          <w:rFonts w:cs="Times New Roman"/>
          <w:spacing w:val="-2"/>
        </w:rPr>
        <w:t xml:space="preserve"> of </w:t>
      </w:r>
      <w:r w:rsidR="0090188F">
        <w:rPr>
          <w:rFonts w:cs="Times New Roman"/>
          <w:spacing w:val="-2"/>
        </w:rPr>
        <w:t xml:space="preserve">the </w:t>
      </w:r>
      <w:r w:rsidR="00F96966">
        <w:rPr>
          <w:rFonts w:cs="Times New Roman"/>
          <w:i/>
          <w:iCs/>
          <w:spacing w:val="-2"/>
        </w:rPr>
        <w:t xml:space="preserve">Model </w:t>
      </w:r>
      <w:r w:rsidR="00F96966" w:rsidRPr="00076E10">
        <w:rPr>
          <w:rFonts w:cs="Times New Roman"/>
          <w:i/>
          <w:iCs/>
          <w:spacing w:val="-2"/>
        </w:rPr>
        <w:t xml:space="preserve">Constitution for </w:t>
      </w:r>
      <w:r w:rsidR="00F96966">
        <w:rPr>
          <w:rFonts w:cs="Times New Roman"/>
          <w:i/>
          <w:iCs/>
          <w:spacing w:val="-2"/>
        </w:rPr>
        <w:t>Congregation</w:t>
      </w:r>
      <w:r w:rsidR="00F96966" w:rsidRPr="00076E10">
        <w:rPr>
          <w:rFonts w:cs="Times New Roman"/>
          <w:i/>
          <w:iCs/>
          <w:spacing w:val="-2"/>
        </w:rPr>
        <w:t>s</w:t>
      </w:r>
      <w:r w:rsidRPr="009D2EE4">
        <w:rPr>
          <w:rFonts w:cs="Times New Roman"/>
          <w:spacing w:val="-2"/>
        </w:rPr>
        <w:t xml:space="preserve">. </w:t>
      </w:r>
      <w:r>
        <w:rPr>
          <w:rFonts w:cs="Times New Roman"/>
          <w:spacing w:val="-2"/>
        </w:rPr>
        <w:t>Congregations may adopt</w:t>
      </w:r>
      <w:r w:rsidRPr="000001EB">
        <w:rPr>
          <w:rFonts w:cs="Times New Roman"/>
          <w:spacing w:val="-2"/>
        </w:rPr>
        <w:t xml:space="preserve"> bylaws relate</w:t>
      </w:r>
      <w:r>
        <w:rPr>
          <w:rFonts w:cs="Times New Roman"/>
          <w:spacing w:val="-2"/>
        </w:rPr>
        <w:t>d</w:t>
      </w:r>
      <w:r w:rsidRPr="000001EB">
        <w:rPr>
          <w:rFonts w:cs="Times New Roman"/>
          <w:spacing w:val="-2"/>
        </w:rPr>
        <w:t xml:space="preserve"> to each </w:t>
      </w:r>
      <w:r>
        <w:rPr>
          <w:rFonts w:cs="Times New Roman"/>
          <w:spacing w:val="-2"/>
        </w:rPr>
        <w:t>congregation’s</w:t>
      </w:r>
      <w:r w:rsidRPr="000001EB">
        <w:rPr>
          <w:rFonts w:cs="Times New Roman"/>
          <w:spacing w:val="-2"/>
        </w:rPr>
        <w:t xml:space="preserve"> organization, operation, and life.</w:t>
      </w:r>
      <w:r>
        <w:rPr>
          <w:rFonts w:cs="Times New Roman"/>
          <w:spacing w:val="-2"/>
        </w:rPr>
        <w:t xml:space="preserve"> </w:t>
      </w:r>
      <w:r w:rsidRPr="000001EB">
        <w:rPr>
          <w:rFonts w:cs="Times New Roman"/>
          <w:spacing w:val="-2"/>
        </w:rPr>
        <w:t xml:space="preserve">Bylaws </w:t>
      </w:r>
      <w:r>
        <w:rPr>
          <w:rFonts w:cs="Times New Roman"/>
          <w:spacing w:val="-2"/>
        </w:rPr>
        <w:t xml:space="preserve">should be incorporated </w:t>
      </w:r>
      <w:r w:rsidRPr="000001EB">
        <w:rPr>
          <w:rFonts w:cs="Times New Roman"/>
          <w:spacing w:val="-2"/>
        </w:rPr>
        <w:t>follow</w:t>
      </w:r>
      <w:r>
        <w:rPr>
          <w:rFonts w:cs="Times New Roman"/>
          <w:spacing w:val="-2"/>
        </w:rPr>
        <w:t>ing the</w:t>
      </w:r>
      <w:r w:rsidRPr="000001EB">
        <w:rPr>
          <w:rFonts w:cs="Times New Roman"/>
          <w:spacing w:val="-2"/>
        </w:rPr>
        <w:t xml:space="preserve"> constitutional provisions to which they apply. They</w:t>
      </w:r>
      <w:r>
        <w:rPr>
          <w:rFonts w:cs="Times New Roman"/>
          <w:spacing w:val="-2"/>
        </w:rPr>
        <w:t xml:space="preserve"> should not be </w:t>
      </w:r>
      <w:r w:rsidRPr="000001EB">
        <w:rPr>
          <w:rFonts w:cs="Times New Roman"/>
          <w:spacing w:val="-2"/>
        </w:rPr>
        <w:t xml:space="preserve">organized in a separate </w:t>
      </w:r>
      <w:r>
        <w:rPr>
          <w:rFonts w:cs="Times New Roman"/>
          <w:spacing w:val="-2"/>
        </w:rPr>
        <w:t>section or document</w:t>
      </w:r>
      <w:r w:rsidRPr="000001EB">
        <w:rPr>
          <w:rFonts w:cs="Times New Roman"/>
          <w:spacing w:val="-2"/>
        </w:rPr>
        <w:t xml:space="preserve">.  </w:t>
      </w:r>
    </w:p>
    <w:p w14:paraId="65F0CF79" w14:textId="77777777" w:rsidR="00162365" w:rsidRPr="00F334D2" w:rsidRDefault="00162365" w:rsidP="00194D22">
      <w:pPr>
        <w:tabs>
          <w:tab w:val="left" w:pos="-101"/>
          <w:tab w:val="left" w:pos="0"/>
          <w:tab w:val="left" w:pos="36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cs="Times New Roman"/>
          <w:spacing w:val="-2"/>
          <w:sz w:val="12"/>
          <w:szCs w:val="14"/>
        </w:rPr>
      </w:pPr>
    </w:p>
    <w:p w14:paraId="6254492B" w14:textId="31FB13A9" w:rsidR="00162365" w:rsidRDefault="00162365" w:rsidP="00194D22">
      <w:pPr>
        <w:tabs>
          <w:tab w:val="left" w:pos="-101"/>
          <w:tab w:val="left" w:pos="0"/>
          <w:tab w:val="left" w:pos="36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cs="Times New Roman"/>
          <w:spacing w:val="-2"/>
        </w:rPr>
      </w:pPr>
      <w:r w:rsidRPr="00076E10">
        <w:rPr>
          <w:rFonts w:cs="Times New Roman"/>
          <w:spacing w:val="-2"/>
        </w:rPr>
        <w:lastRenderedPageBreak/>
        <w:t>c.</w:t>
      </w:r>
      <w:r w:rsidRPr="00076E10">
        <w:rPr>
          <w:rFonts w:cs="Times New Roman"/>
          <w:spacing w:val="-2"/>
        </w:rPr>
        <w:tab/>
      </w:r>
      <w:r>
        <w:rPr>
          <w:rFonts w:cs="Times New Roman"/>
          <w:spacing w:val="-2"/>
        </w:rPr>
        <w:t xml:space="preserve">The </w:t>
      </w:r>
      <w:r>
        <w:rPr>
          <w:rFonts w:cs="Times New Roman"/>
          <w:i/>
          <w:iCs/>
          <w:spacing w:val="-2"/>
        </w:rPr>
        <w:t xml:space="preserve">Model </w:t>
      </w:r>
      <w:r w:rsidRPr="00076E10">
        <w:rPr>
          <w:rFonts w:cs="Times New Roman"/>
          <w:i/>
          <w:iCs/>
          <w:spacing w:val="-2"/>
        </w:rPr>
        <w:t xml:space="preserve">Constitution for </w:t>
      </w:r>
      <w:r>
        <w:rPr>
          <w:rFonts w:cs="Times New Roman"/>
          <w:i/>
          <w:iCs/>
          <w:spacing w:val="-2"/>
        </w:rPr>
        <w:t>Congregation</w:t>
      </w:r>
      <w:r w:rsidRPr="00076E10">
        <w:rPr>
          <w:rFonts w:cs="Times New Roman"/>
          <w:i/>
          <w:iCs/>
          <w:spacing w:val="-2"/>
        </w:rPr>
        <w:t>s</w:t>
      </w:r>
      <w:r>
        <w:rPr>
          <w:rFonts w:cs="Times New Roman"/>
          <w:spacing w:val="-2"/>
        </w:rPr>
        <w:t xml:space="preserve"> does not contain any suggested </w:t>
      </w:r>
      <w:r>
        <w:rPr>
          <w:rFonts w:cs="Times New Roman"/>
          <w:b/>
          <w:bCs/>
          <w:spacing w:val="-2"/>
        </w:rPr>
        <w:t>c</w:t>
      </w:r>
      <w:r w:rsidRPr="00076E10">
        <w:rPr>
          <w:rFonts w:cs="Times New Roman"/>
          <w:b/>
          <w:bCs/>
          <w:spacing w:val="-2"/>
        </w:rPr>
        <w:t>ontinuing resolutions</w:t>
      </w:r>
      <w:r w:rsidRPr="00076E10">
        <w:rPr>
          <w:rFonts w:cs="Times New Roman"/>
          <w:spacing w:val="-2"/>
        </w:rPr>
        <w:t>.</w:t>
      </w:r>
      <w:r>
        <w:rPr>
          <w:rFonts w:cs="Times New Roman"/>
          <w:b/>
          <w:bCs/>
          <w:spacing w:val="-2"/>
        </w:rPr>
        <w:t xml:space="preserve"> </w:t>
      </w:r>
      <w:r w:rsidR="004D17B7">
        <w:rPr>
          <w:rFonts w:cs="Times New Roman"/>
          <w:spacing w:val="-2"/>
        </w:rPr>
        <w:t>I</w:t>
      </w:r>
      <w:r>
        <w:rPr>
          <w:rFonts w:cs="Times New Roman"/>
          <w:spacing w:val="-2"/>
        </w:rPr>
        <w:t xml:space="preserve">f congregations adopt continuing resolutions, </w:t>
      </w:r>
      <w:r w:rsidR="00975F43">
        <w:rPr>
          <w:rFonts w:cs="Times New Roman"/>
          <w:spacing w:val="-2"/>
        </w:rPr>
        <w:t>those</w:t>
      </w:r>
      <w:r w:rsidR="00975F43" w:rsidRPr="00076E10">
        <w:rPr>
          <w:rFonts w:cs="Times New Roman"/>
          <w:spacing w:val="-2"/>
        </w:rPr>
        <w:t xml:space="preserve"> </w:t>
      </w:r>
      <w:r>
        <w:rPr>
          <w:rFonts w:cs="Times New Roman"/>
          <w:spacing w:val="-2"/>
        </w:rPr>
        <w:t xml:space="preserve">also </w:t>
      </w:r>
      <w:r w:rsidRPr="001366E8">
        <w:rPr>
          <w:rFonts w:cs="Times New Roman"/>
          <w:spacing w:val="-2"/>
        </w:rPr>
        <w:t>are</w:t>
      </w:r>
      <w:r>
        <w:rPr>
          <w:rFonts w:cs="Times New Roman"/>
          <w:spacing w:val="-2"/>
        </w:rPr>
        <w:t xml:space="preserve"> </w:t>
      </w:r>
      <w:r w:rsidRPr="001366E8">
        <w:rPr>
          <w:rFonts w:cs="Times New Roman"/>
          <w:spacing w:val="-2"/>
        </w:rPr>
        <w:t>codified with three sets of numbers, except that the third set is preceded by a capital letter</w:t>
      </w:r>
      <w:r>
        <w:rPr>
          <w:rFonts w:cs="Times New Roman"/>
          <w:spacing w:val="-2"/>
        </w:rPr>
        <w:t xml:space="preserve"> indicating sequence and a two-digit number indicating the year of its adoption</w:t>
      </w:r>
      <w:r w:rsidRPr="001366E8">
        <w:rPr>
          <w:rFonts w:cs="Times New Roman"/>
          <w:spacing w:val="-2"/>
        </w:rPr>
        <w:t xml:space="preserve">. </w:t>
      </w:r>
      <w:r>
        <w:rPr>
          <w:rFonts w:cs="Times New Roman"/>
          <w:spacing w:val="-2"/>
        </w:rPr>
        <w:t>For example</w:t>
      </w:r>
      <w:r w:rsidRPr="001366E8">
        <w:rPr>
          <w:rFonts w:cs="Times New Roman"/>
          <w:spacing w:val="-2"/>
        </w:rPr>
        <w:t xml:space="preserve">, </w:t>
      </w:r>
      <w:r>
        <w:rPr>
          <w:rFonts w:cs="Times New Roman"/>
          <w:spacing w:val="-2"/>
        </w:rPr>
        <w:t xml:space="preserve">if a congregation adopted one or more continuing resolutions in </w:t>
      </w:r>
      <w:r w:rsidR="00D12B03">
        <w:rPr>
          <w:rFonts w:cs="Times New Roman"/>
          <w:spacing w:val="-2"/>
        </w:rPr>
        <w:t xml:space="preserve">2025 </w:t>
      </w:r>
      <w:r>
        <w:rPr>
          <w:rFonts w:cs="Times New Roman"/>
          <w:spacing w:val="-2"/>
        </w:rPr>
        <w:t>related to the Powers of the Congregation, the first</w:t>
      </w:r>
      <w:r w:rsidRPr="001366E8">
        <w:rPr>
          <w:rFonts w:cs="Times New Roman"/>
          <w:spacing w:val="-2"/>
        </w:rPr>
        <w:t xml:space="preserve"> continuing resolution </w:t>
      </w:r>
      <w:r>
        <w:rPr>
          <w:rFonts w:cs="Times New Roman"/>
          <w:spacing w:val="-2"/>
        </w:rPr>
        <w:t>adopted could</w:t>
      </w:r>
      <w:r w:rsidRPr="001366E8">
        <w:rPr>
          <w:rFonts w:cs="Times New Roman"/>
          <w:spacing w:val="-2"/>
        </w:rPr>
        <w:t xml:space="preserve"> be numbered “</w:t>
      </w:r>
      <w:r>
        <w:rPr>
          <w:rFonts w:cs="Times New Roman"/>
          <w:spacing w:val="-2"/>
        </w:rPr>
        <w:t>C5.03</w:t>
      </w:r>
      <w:r w:rsidRPr="001366E8">
        <w:rPr>
          <w:rFonts w:cs="Times New Roman"/>
          <w:spacing w:val="-2"/>
        </w:rPr>
        <w:t>.</w:t>
      </w:r>
      <w:r w:rsidR="00D12B03" w:rsidRPr="001366E8">
        <w:rPr>
          <w:rFonts w:cs="Times New Roman"/>
          <w:spacing w:val="-2"/>
        </w:rPr>
        <w:t>A2</w:t>
      </w:r>
      <w:r w:rsidR="00D12B03">
        <w:rPr>
          <w:rFonts w:cs="Times New Roman"/>
          <w:spacing w:val="-2"/>
        </w:rPr>
        <w:t>5</w:t>
      </w:r>
      <w:r w:rsidRPr="001366E8">
        <w:rPr>
          <w:rFonts w:cs="Times New Roman"/>
          <w:spacing w:val="-2"/>
        </w:rPr>
        <w:t xml:space="preserve">.” </w:t>
      </w:r>
    </w:p>
    <w:p w14:paraId="5687EC42" w14:textId="77777777" w:rsidR="00162365" w:rsidRPr="00F334D2" w:rsidRDefault="00162365" w:rsidP="00194D22">
      <w:pPr>
        <w:tabs>
          <w:tab w:val="left" w:pos="-101"/>
          <w:tab w:val="left" w:pos="0"/>
          <w:tab w:val="left" w:pos="36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cs="Times New Roman"/>
          <w:spacing w:val="-2"/>
          <w:sz w:val="12"/>
          <w:szCs w:val="14"/>
        </w:rPr>
      </w:pPr>
    </w:p>
    <w:p w14:paraId="377F808F" w14:textId="0E3784C3" w:rsidR="00162365" w:rsidRPr="00076E10" w:rsidRDefault="00975F43" w:rsidP="00194D22">
      <w:pPr>
        <w:tabs>
          <w:tab w:val="left" w:pos="-101"/>
          <w:tab w:val="left" w:pos="0"/>
          <w:tab w:val="left" w:pos="360"/>
          <w:tab w:val="left" w:pos="72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cs="Times New Roman"/>
          <w:spacing w:val="-2"/>
        </w:rPr>
      </w:pPr>
      <w:r>
        <w:rPr>
          <w:rFonts w:cs="Times New Roman"/>
          <w:spacing w:val="-2"/>
        </w:rPr>
        <w:tab/>
      </w:r>
      <w:r w:rsidR="00162365" w:rsidRPr="006116AE">
        <w:rPr>
          <w:rFonts w:cs="Times New Roman"/>
          <w:spacing w:val="-2"/>
        </w:rPr>
        <w:t>Continuing resolutions are adopted and amended in accordance with Chapter 18</w:t>
      </w:r>
      <w:r w:rsidR="00F96966">
        <w:rPr>
          <w:rFonts w:cs="Times New Roman"/>
          <w:spacing w:val="-2"/>
        </w:rPr>
        <w:t xml:space="preserve"> of </w:t>
      </w:r>
      <w:r w:rsidR="003A23B4">
        <w:rPr>
          <w:rFonts w:cs="Times New Roman"/>
          <w:spacing w:val="-2"/>
        </w:rPr>
        <w:t xml:space="preserve">the </w:t>
      </w:r>
      <w:r w:rsidR="00F96966">
        <w:rPr>
          <w:rFonts w:cs="Times New Roman"/>
          <w:i/>
          <w:iCs/>
          <w:spacing w:val="-2"/>
        </w:rPr>
        <w:t xml:space="preserve">Model </w:t>
      </w:r>
      <w:r w:rsidR="00F96966" w:rsidRPr="00076E10">
        <w:rPr>
          <w:rFonts w:cs="Times New Roman"/>
          <w:i/>
          <w:iCs/>
          <w:spacing w:val="-2"/>
        </w:rPr>
        <w:t xml:space="preserve">Constitution for </w:t>
      </w:r>
      <w:r w:rsidR="00F96966">
        <w:rPr>
          <w:rFonts w:cs="Times New Roman"/>
          <w:i/>
          <w:iCs/>
          <w:spacing w:val="-2"/>
        </w:rPr>
        <w:t>Congregation</w:t>
      </w:r>
      <w:r w:rsidR="00F96966" w:rsidRPr="00076E10">
        <w:rPr>
          <w:rFonts w:cs="Times New Roman"/>
          <w:i/>
          <w:iCs/>
          <w:spacing w:val="-2"/>
        </w:rPr>
        <w:t>s</w:t>
      </w:r>
      <w:r w:rsidR="00162365" w:rsidRPr="006116AE">
        <w:rPr>
          <w:rFonts w:cs="Times New Roman"/>
          <w:spacing w:val="-2"/>
        </w:rPr>
        <w:t>.</w:t>
      </w:r>
      <w:r w:rsidR="00162365">
        <w:rPr>
          <w:rFonts w:cs="Times New Roman"/>
          <w:spacing w:val="-2"/>
        </w:rPr>
        <w:t xml:space="preserve"> They </w:t>
      </w:r>
      <w:r w:rsidR="00162365" w:rsidRPr="00076E10">
        <w:rPr>
          <w:rFonts w:cs="Times New Roman"/>
          <w:spacing w:val="-2"/>
        </w:rPr>
        <w:t xml:space="preserve">are intended to provide </w:t>
      </w:r>
      <w:r w:rsidR="00162365">
        <w:rPr>
          <w:rFonts w:cs="Times New Roman"/>
          <w:spacing w:val="-2"/>
        </w:rPr>
        <w:t xml:space="preserve">more detailed </w:t>
      </w:r>
      <w:r w:rsidR="00162365" w:rsidRPr="00076E10">
        <w:rPr>
          <w:rFonts w:cs="Times New Roman"/>
          <w:spacing w:val="-2"/>
        </w:rPr>
        <w:t xml:space="preserve">descriptions of operational patterns and practices </w:t>
      </w:r>
      <w:r w:rsidR="00162365">
        <w:rPr>
          <w:rFonts w:cs="Times New Roman"/>
          <w:spacing w:val="-2"/>
        </w:rPr>
        <w:t>within</w:t>
      </w:r>
      <w:r w:rsidR="00162365" w:rsidRPr="00076E10">
        <w:rPr>
          <w:rFonts w:cs="Times New Roman"/>
          <w:spacing w:val="-2"/>
        </w:rPr>
        <w:t xml:space="preserve"> the </w:t>
      </w:r>
      <w:r w:rsidR="00162365">
        <w:rPr>
          <w:rFonts w:cs="Times New Roman"/>
          <w:spacing w:val="-2"/>
        </w:rPr>
        <w:t>congregation</w:t>
      </w:r>
      <w:r w:rsidR="00162365" w:rsidRPr="00076E10">
        <w:rPr>
          <w:rFonts w:cs="Times New Roman"/>
          <w:spacing w:val="-2"/>
        </w:rPr>
        <w:t xml:space="preserve">. They should be incorporated following the constitutional provisions and/or bylaws to which they apply. They should not be organized in a separate section or document.  </w:t>
      </w:r>
      <w:r w:rsidR="00F96966">
        <w:rPr>
          <w:rFonts w:cs="Times New Roman"/>
          <w:spacing w:val="-2"/>
        </w:rPr>
        <w:t xml:space="preserve"> </w:t>
      </w:r>
    </w:p>
    <w:p w14:paraId="3173CCF6" w14:textId="77777777" w:rsidR="00162365" w:rsidRPr="00F334D2" w:rsidRDefault="00162365" w:rsidP="00194D22">
      <w:pPr>
        <w:tabs>
          <w:tab w:val="left" w:pos="-101"/>
          <w:tab w:val="left" w:pos="0"/>
          <w:tab w:val="left" w:pos="36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rPr>
          <w:rFonts w:cs="Times New Roman"/>
          <w:spacing w:val="-2"/>
          <w:sz w:val="12"/>
          <w:szCs w:val="14"/>
          <w:highlight w:val="yellow"/>
        </w:rPr>
      </w:pPr>
    </w:p>
    <w:p w14:paraId="5DF0F636" w14:textId="648FC221" w:rsidR="00682A34" w:rsidRDefault="00162365" w:rsidP="00B97CF3">
      <w:pPr>
        <w:tabs>
          <w:tab w:val="left" w:pos="360"/>
          <w:tab w:val="left" w:pos="72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firstLine="360"/>
        <w:rPr>
          <w:rFonts w:cs="Times New Roman"/>
          <w:b/>
          <w:szCs w:val="20"/>
        </w:rPr>
      </w:pPr>
      <w:r>
        <w:rPr>
          <w:rFonts w:cs="Times New Roman"/>
          <w:spacing w:val="-2"/>
        </w:rPr>
        <w:t>E</w:t>
      </w:r>
      <w:r w:rsidRPr="009D2EE4">
        <w:rPr>
          <w:rFonts w:cs="Times New Roman"/>
          <w:spacing w:val="-2"/>
        </w:rPr>
        <w:t xml:space="preserve">ach </w:t>
      </w:r>
      <w:r>
        <w:rPr>
          <w:rFonts w:cs="Times New Roman"/>
          <w:spacing w:val="-2"/>
        </w:rPr>
        <w:t>congregation</w:t>
      </w:r>
      <w:r w:rsidRPr="009D2EE4">
        <w:rPr>
          <w:rFonts w:cs="Times New Roman"/>
          <w:spacing w:val="-2"/>
        </w:rPr>
        <w:t xml:space="preserve"> has discretion and may develop its own constitutional provisions, bylaws, and continuing resolutions</w:t>
      </w:r>
      <w:r>
        <w:rPr>
          <w:rFonts w:cs="Times New Roman"/>
          <w:spacing w:val="-2"/>
        </w:rPr>
        <w:t xml:space="preserve"> (</w:t>
      </w:r>
      <w:r w:rsidRPr="009D2EE4">
        <w:rPr>
          <w:rFonts w:cs="Times New Roman"/>
          <w:spacing w:val="-2"/>
        </w:rPr>
        <w:t xml:space="preserve">including bylaws and continuing resolutions </w:t>
      </w:r>
      <w:r>
        <w:rPr>
          <w:rFonts w:cs="Times New Roman"/>
          <w:spacing w:val="-2"/>
        </w:rPr>
        <w:t>related to</w:t>
      </w:r>
      <w:r w:rsidRPr="009D2EE4">
        <w:rPr>
          <w:rFonts w:cs="Times New Roman"/>
          <w:spacing w:val="-2"/>
        </w:rPr>
        <w:t xml:space="preserve"> required constitutional provisions</w:t>
      </w:r>
      <w:r>
        <w:rPr>
          <w:rFonts w:cs="Times New Roman"/>
          <w:spacing w:val="-2"/>
        </w:rPr>
        <w:t>) as long as they do not</w:t>
      </w:r>
      <w:r w:rsidRPr="009D2EE4">
        <w:rPr>
          <w:rFonts w:cs="Times New Roman"/>
          <w:spacing w:val="-2"/>
        </w:rPr>
        <w:t xml:space="preserve"> conflict with the </w:t>
      </w:r>
      <w:r w:rsidRPr="009D2EE4">
        <w:rPr>
          <w:rFonts w:cs="Times New Roman"/>
          <w:i/>
          <w:spacing w:val="-2"/>
        </w:rPr>
        <w:t>Constitution, Bylaws, and Continuing Resolutions of the Evangelical Lutheran Church in America</w:t>
      </w:r>
      <w:r w:rsidRPr="009D2EE4">
        <w:rPr>
          <w:rFonts w:cs="Times New Roman"/>
          <w:spacing w:val="-2"/>
        </w:rPr>
        <w:t xml:space="preserve"> </w:t>
      </w:r>
      <w:r>
        <w:rPr>
          <w:rFonts w:cs="Times New Roman"/>
          <w:spacing w:val="-2"/>
        </w:rPr>
        <w:t xml:space="preserve">or required </w:t>
      </w:r>
      <w:r w:rsidRPr="009D2EE4">
        <w:rPr>
          <w:rFonts w:cs="Times New Roman"/>
          <w:spacing w:val="-2"/>
        </w:rPr>
        <w:t xml:space="preserve">provisions </w:t>
      </w:r>
      <w:r w:rsidR="00531FB7">
        <w:rPr>
          <w:rFonts w:cs="Times New Roman"/>
          <w:spacing w:val="-2"/>
        </w:rPr>
        <w:t>of</w:t>
      </w:r>
      <w:r w:rsidRPr="009D2EE4">
        <w:rPr>
          <w:rFonts w:cs="Times New Roman"/>
          <w:spacing w:val="-2"/>
        </w:rPr>
        <w:t xml:space="preserve"> the </w:t>
      </w:r>
      <w:r w:rsidRPr="00BC7022">
        <w:rPr>
          <w:rFonts w:cs="Times New Roman"/>
          <w:i/>
          <w:iCs/>
          <w:spacing w:val="-2"/>
        </w:rPr>
        <w:t xml:space="preserve">Model </w:t>
      </w:r>
      <w:r w:rsidRPr="009D2EE4">
        <w:rPr>
          <w:rFonts w:cs="Times New Roman"/>
          <w:i/>
          <w:spacing w:val="-2"/>
        </w:rPr>
        <w:t xml:space="preserve">Constitution for </w:t>
      </w:r>
      <w:r>
        <w:rPr>
          <w:rFonts w:cs="Times New Roman"/>
          <w:i/>
          <w:spacing w:val="-2"/>
        </w:rPr>
        <w:t>Congregations</w:t>
      </w:r>
      <w:r w:rsidRPr="009D2EE4">
        <w:rPr>
          <w:rFonts w:cs="Times New Roman"/>
          <w:spacing w:val="-2"/>
        </w:rPr>
        <w:t xml:space="preserve">. </w:t>
      </w:r>
    </w:p>
    <w:p w14:paraId="681DAA9B" w14:textId="77777777" w:rsidR="00682A34" w:rsidRPr="00F334D2" w:rsidRDefault="00682A34" w:rsidP="00162365">
      <w:pPr>
        <w:tabs>
          <w:tab w:val="left" w:pos="-101"/>
          <w:tab w:val="left" w:pos="0"/>
          <w:tab w:val="left" w:pos="360"/>
          <w:tab w:val="left" w:pos="72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spacing w:val="-2"/>
          <w:sz w:val="12"/>
          <w:szCs w:val="14"/>
        </w:rPr>
      </w:pPr>
    </w:p>
    <w:p w14:paraId="48959089" w14:textId="77777777" w:rsidR="00162365" w:rsidRDefault="00162365" w:rsidP="00B97CF3">
      <w:pPr>
        <w:tabs>
          <w:tab w:val="left" w:pos="72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spacing w:val="-2"/>
        </w:rPr>
      </w:pPr>
      <w:r w:rsidRPr="00076E10">
        <w:rPr>
          <w:rFonts w:cs="Times New Roman"/>
          <w:b/>
          <w:szCs w:val="20"/>
        </w:rPr>
        <w:t>Note:</w:t>
      </w:r>
      <w:r w:rsidRPr="00076E10">
        <w:rPr>
          <w:rFonts w:cs="Times New Roman"/>
          <w:szCs w:val="20"/>
        </w:rPr>
        <w:t xml:space="preserve"> In some chapters, you will see that certain</w:t>
      </w:r>
      <w:r w:rsidRPr="00076E10">
        <w:rPr>
          <w:rFonts w:cs="Times New Roman"/>
          <w:spacing w:val="-2"/>
        </w:rPr>
        <w:t xml:space="preserve"> numbers are missing from the</w:t>
      </w:r>
      <w:r w:rsidRPr="000001EB">
        <w:rPr>
          <w:rFonts w:cs="Times New Roman"/>
          <w:spacing w:val="-2"/>
        </w:rPr>
        <w:t xml:space="preserve"> numbering sequence. These omissions are intentional</w:t>
      </w:r>
      <w:r>
        <w:rPr>
          <w:rFonts w:cs="Times New Roman"/>
          <w:spacing w:val="-2"/>
        </w:rPr>
        <w:t xml:space="preserve"> in order to provide options for future additions</w:t>
      </w:r>
      <w:r w:rsidRPr="000001EB">
        <w:rPr>
          <w:rFonts w:cs="Times New Roman"/>
          <w:spacing w:val="-2"/>
        </w:rPr>
        <w:t xml:space="preserve">. </w:t>
      </w:r>
    </w:p>
    <w:p w14:paraId="2CD6BD13" w14:textId="77777777" w:rsidR="00162365" w:rsidRPr="00F334D2" w:rsidRDefault="00162365" w:rsidP="00194D22">
      <w:pPr>
        <w:rPr>
          <w:rFonts w:cs="Times New Roman"/>
          <w:sz w:val="12"/>
          <w:szCs w:val="12"/>
        </w:rPr>
      </w:pPr>
    </w:p>
    <w:p w14:paraId="65C8E349" w14:textId="77777777" w:rsidR="00A13699" w:rsidRDefault="00A13699" w:rsidP="00B97CF3">
      <w:pPr>
        <w:tabs>
          <w:tab w:val="left" w:pos="-101"/>
          <w:tab w:val="left" w:pos="0"/>
          <w:tab w:val="left" w:pos="360"/>
          <w:tab w:val="left" w:pos="72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b/>
          <w:smallCaps/>
          <w:spacing w:val="-2"/>
        </w:rPr>
      </w:pPr>
      <w:r w:rsidRPr="00076E10">
        <w:rPr>
          <w:rFonts w:cs="Times New Roman"/>
          <w:b/>
          <w:smallCaps/>
          <w:spacing w:val="-2"/>
        </w:rPr>
        <w:t xml:space="preserve">Additional Considerations </w:t>
      </w:r>
    </w:p>
    <w:p w14:paraId="48F69ECF" w14:textId="77777777" w:rsidR="00B97CF3" w:rsidRPr="00B97CF3" w:rsidRDefault="00B97CF3" w:rsidP="00B97CF3">
      <w:pPr>
        <w:tabs>
          <w:tab w:val="left" w:pos="-101"/>
          <w:tab w:val="left" w:pos="0"/>
          <w:tab w:val="left" w:pos="360"/>
          <w:tab w:val="left" w:pos="72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cs="Times New Roman"/>
          <w:bCs/>
          <w:smallCaps/>
          <w:spacing w:val="-2"/>
          <w:sz w:val="12"/>
          <w:szCs w:val="14"/>
        </w:rPr>
      </w:pPr>
    </w:p>
    <w:p w14:paraId="66C4507E" w14:textId="5E553D38" w:rsidR="00A13699" w:rsidRPr="00076E10" w:rsidRDefault="00A13699" w:rsidP="00A13699">
      <w:pPr>
        <w:pStyle w:val="ListParagraph"/>
        <w:numPr>
          <w:ilvl w:val="0"/>
          <w:numId w:val="11"/>
        </w:numPr>
        <w:tabs>
          <w:tab w:val="left" w:pos="-101"/>
          <w:tab w:val="left" w:pos="0"/>
          <w:tab w:val="left" w:pos="36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0"/>
        </w:rPr>
      </w:pPr>
      <w:r w:rsidRPr="00311F9B">
        <w:rPr>
          <w:sz w:val="20"/>
        </w:rPr>
        <w:t>Alternatives</w:t>
      </w:r>
      <w:r w:rsidRPr="0031306C">
        <w:rPr>
          <w:sz w:val="20"/>
        </w:rPr>
        <w:t xml:space="preserve"> are provided in some places within the </w:t>
      </w:r>
      <w:r>
        <w:rPr>
          <w:i/>
          <w:sz w:val="20"/>
        </w:rPr>
        <w:t>Model Constitution for Congregations</w:t>
      </w:r>
      <w:r w:rsidRPr="0031306C">
        <w:rPr>
          <w:sz w:val="20"/>
        </w:rPr>
        <w:t xml:space="preserve">. Alternatives are noted by brackets or blank lines. </w:t>
      </w:r>
      <w:r w:rsidRPr="00194D22">
        <w:rPr>
          <w:spacing w:val="-8"/>
          <w:sz w:val="20"/>
        </w:rPr>
        <w:t xml:space="preserve">For example, constitutional provision *C9.01. offers the alternative of election of a call committee by the congregation or by the Congregation Council. Only one alternative should be chosen in each instance where brackets appear in the text. In other provisions, </w:t>
      </w:r>
      <w:r w:rsidR="0068147F" w:rsidRPr="00194D22">
        <w:rPr>
          <w:spacing w:val="-8"/>
          <w:sz w:val="20"/>
        </w:rPr>
        <w:t xml:space="preserve">entire </w:t>
      </w:r>
      <w:r w:rsidRPr="00194D22">
        <w:rPr>
          <w:spacing w:val="-8"/>
          <w:sz w:val="20"/>
        </w:rPr>
        <w:t xml:space="preserve">alternative provisions are provided. </w:t>
      </w:r>
      <w:r w:rsidR="004833F9" w:rsidRPr="00194D22">
        <w:rPr>
          <w:spacing w:val="-8"/>
          <w:sz w:val="20"/>
        </w:rPr>
        <w:t xml:space="preserve">For example, in C11.02., </w:t>
      </w:r>
      <w:r w:rsidRPr="00194D22">
        <w:rPr>
          <w:spacing w:val="-8"/>
          <w:sz w:val="20"/>
        </w:rPr>
        <w:t>options are provided separated by the word “or.” Each congregation should select one of those options</w:t>
      </w:r>
      <w:r w:rsidR="00CC060D" w:rsidRPr="00194D22">
        <w:rPr>
          <w:spacing w:val="-8"/>
          <w:sz w:val="20"/>
        </w:rPr>
        <w:t>.</w:t>
      </w:r>
      <w:r w:rsidRPr="00194D22">
        <w:rPr>
          <w:spacing w:val="-8"/>
          <w:sz w:val="20"/>
        </w:rPr>
        <w:t xml:space="preserve"> Where a blank line appears, such as in </w:t>
      </w:r>
      <w:r w:rsidR="00002107" w:rsidRPr="00194D22">
        <w:rPr>
          <w:spacing w:val="-8"/>
          <w:sz w:val="20"/>
        </w:rPr>
        <w:t>C12.01.</w:t>
      </w:r>
      <w:r w:rsidRPr="00194D22">
        <w:rPr>
          <w:spacing w:val="-8"/>
          <w:sz w:val="20"/>
        </w:rPr>
        <w:t>, the appropriate word, phrase, or number determined by the individual congregation should be inserted.</w:t>
      </w:r>
    </w:p>
    <w:p w14:paraId="1450DDF9" w14:textId="77777777" w:rsidR="00A13699" w:rsidRPr="00F334D2" w:rsidRDefault="00A13699" w:rsidP="00A13699">
      <w:pPr>
        <w:pStyle w:val="ListParagraph"/>
        <w:tabs>
          <w:tab w:val="left" w:pos="-101"/>
          <w:tab w:val="left" w:pos="0"/>
          <w:tab w:val="left" w:pos="36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pacing w:val="-4"/>
          <w:sz w:val="12"/>
          <w:szCs w:val="12"/>
        </w:rPr>
      </w:pPr>
    </w:p>
    <w:p w14:paraId="7D605805" w14:textId="77777777" w:rsidR="00A13699" w:rsidRPr="00194D22" w:rsidRDefault="00A13699" w:rsidP="00A13699">
      <w:pPr>
        <w:pStyle w:val="ListParagraph"/>
        <w:numPr>
          <w:ilvl w:val="0"/>
          <w:numId w:val="11"/>
        </w:numPr>
        <w:tabs>
          <w:tab w:val="left" w:pos="-101"/>
          <w:tab w:val="left" w:pos="0"/>
          <w:tab w:val="left" w:pos="360"/>
          <w:tab w:val="left" w:pos="986"/>
          <w:tab w:val="left" w:pos="1080"/>
          <w:tab w:val="left" w:pos="1256"/>
          <w:tab w:val="left" w:pos="1440"/>
          <w:tab w:val="left" w:pos="1616"/>
          <w:tab w:val="left" w:pos="1800"/>
          <w:tab w:val="left" w:pos="2066"/>
          <w:tab w:val="left" w:pos="2160"/>
          <w:tab w:val="left" w:pos="2336"/>
          <w:tab w:val="left" w:pos="2520"/>
          <w:tab w:val="left" w:pos="2606"/>
          <w:tab w:val="left" w:pos="2880"/>
          <w:tab w:val="left" w:pos="3240"/>
          <w:tab w:val="left" w:pos="3600"/>
          <w:tab w:val="left" w:pos="3960"/>
          <w:tab w:val="left" w:pos="4320"/>
          <w:tab w:val="left" w:pos="4680"/>
          <w:tab w:val="left" w:pos="5040"/>
          <w:tab w:val="left" w:pos="5400"/>
          <w:tab w:val="left" w:pos="5760"/>
          <w:tab w:val="left" w:pos="612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pacing w:val="-4"/>
          <w:sz w:val="20"/>
        </w:rPr>
      </w:pPr>
      <w:r w:rsidRPr="00F47C07">
        <w:rPr>
          <w:spacing w:val="-6"/>
          <w:sz w:val="20"/>
        </w:rPr>
        <w:t>“</w:t>
      </w:r>
      <w:r w:rsidRPr="0079008D">
        <w:rPr>
          <w:spacing w:val="-6"/>
          <w:sz w:val="20"/>
        </w:rPr>
        <w:t>Church</w:t>
      </w:r>
      <w:r w:rsidRPr="00F47C07">
        <w:rPr>
          <w:spacing w:val="-6"/>
          <w:sz w:val="20"/>
        </w:rPr>
        <w:t>” with a capital letter is used in references to the one, holy, catholic, and apostolic Church. In references to the Evangelical Lutheran Church in America, the words “church” and “this church” in lower case letters are employed.</w:t>
      </w:r>
    </w:p>
    <w:p w14:paraId="2C087241" w14:textId="77777777" w:rsidR="007A25D6" w:rsidRPr="00F334D2" w:rsidRDefault="007A25D6"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spacing w:val="-8"/>
          <w:sz w:val="12"/>
          <w:szCs w:val="14"/>
          <w:highlight w:val="yellow"/>
        </w:rPr>
      </w:pPr>
    </w:p>
    <w:p w14:paraId="329EC4DC" w14:textId="3CF2037C" w:rsidR="003D6A18" w:rsidRDefault="003D6A18" w:rsidP="00B97CF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firstLine="360"/>
        <w:rPr>
          <w:rFonts w:cs="Times New Roman"/>
          <w:spacing w:val="-8"/>
        </w:rPr>
      </w:pPr>
      <w:r w:rsidRPr="000001EB">
        <w:rPr>
          <w:rFonts w:cs="Times New Roman"/>
          <w:spacing w:val="-8"/>
        </w:rPr>
        <w:t xml:space="preserve">The important task of amending a constitution is challenging. It is, however, an essential endeavor that merits thoughtful work. </w:t>
      </w:r>
      <w:r w:rsidR="00A6014E">
        <w:rPr>
          <w:rFonts w:cs="Times New Roman"/>
          <w:spacing w:val="-8"/>
        </w:rPr>
        <w:t>Accordingly, each congregation should review its governing docume</w:t>
      </w:r>
      <w:r w:rsidR="00A3404C">
        <w:rPr>
          <w:rFonts w:cs="Times New Roman"/>
          <w:spacing w:val="-8"/>
        </w:rPr>
        <w:t>nts regularly, at</w:t>
      </w:r>
      <w:r w:rsidR="00C22222">
        <w:rPr>
          <w:rFonts w:cs="Times New Roman"/>
          <w:spacing w:val="-8"/>
        </w:rPr>
        <w:t xml:space="preserve"> least</w:t>
      </w:r>
      <w:r w:rsidR="00A3404C">
        <w:rPr>
          <w:rFonts w:cs="Times New Roman"/>
          <w:spacing w:val="-8"/>
        </w:rPr>
        <w:t xml:space="preserve"> following </w:t>
      </w:r>
      <w:r w:rsidR="00276659">
        <w:rPr>
          <w:rFonts w:cs="Times New Roman"/>
          <w:spacing w:val="-8"/>
        </w:rPr>
        <w:t>each</w:t>
      </w:r>
      <w:r w:rsidR="00A3404C">
        <w:rPr>
          <w:rFonts w:cs="Times New Roman"/>
          <w:spacing w:val="-8"/>
        </w:rPr>
        <w:t xml:space="preserve"> </w:t>
      </w:r>
      <w:r w:rsidR="00276659">
        <w:rPr>
          <w:rFonts w:cs="Times New Roman"/>
          <w:spacing w:val="-8"/>
        </w:rPr>
        <w:t xml:space="preserve">triennial </w:t>
      </w:r>
      <w:r w:rsidR="00A3404C">
        <w:rPr>
          <w:rFonts w:cs="Times New Roman"/>
          <w:spacing w:val="-8"/>
        </w:rPr>
        <w:t xml:space="preserve">Churchwide Assembly. </w:t>
      </w:r>
      <w:r w:rsidR="00947989">
        <w:rPr>
          <w:rFonts w:cs="Times New Roman"/>
          <w:spacing w:val="-8"/>
        </w:rPr>
        <w:t xml:space="preserve">Documents summarizing amendments to </w:t>
      </w:r>
      <w:r w:rsidR="00947989" w:rsidRPr="00312B44">
        <w:rPr>
          <w:rFonts w:cs="Times New Roman"/>
          <w:spacing w:val="-8"/>
        </w:rPr>
        <w:t xml:space="preserve">the </w:t>
      </w:r>
      <w:r w:rsidR="00312B44" w:rsidRPr="00AC1C2F">
        <w:rPr>
          <w:rFonts w:cs="Times New Roman"/>
          <w:i/>
        </w:rPr>
        <w:t>Model Constitution for Congregations</w:t>
      </w:r>
      <w:r w:rsidR="00312B44" w:rsidRPr="00312B44">
        <w:rPr>
          <w:rFonts w:cs="Times New Roman"/>
          <w:spacing w:val="-8"/>
        </w:rPr>
        <w:t xml:space="preserve"> are</w:t>
      </w:r>
      <w:r w:rsidR="00312B44">
        <w:rPr>
          <w:rFonts w:cs="Times New Roman"/>
          <w:spacing w:val="-8"/>
        </w:rPr>
        <w:t xml:space="preserve"> posted on the Office of</w:t>
      </w:r>
      <w:r w:rsidR="001E3B1E">
        <w:rPr>
          <w:rFonts w:cs="Times New Roman"/>
          <w:spacing w:val="-8"/>
        </w:rPr>
        <w:t xml:space="preserve"> the</w:t>
      </w:r>
      <w:r w:rsidR="00312B44">
        <w:rPr>
          <w:rFonts w:cs="Times New Roman"/>
          <w:spacing w:val="-8"/>
        </w:rPr>
        <w:t xml:space="preserve"> Secretary page on ELCA.org shortly after each Churchwide Assembly. </w:t>
      </w:r>
      <w:r w:rsidRPr="000001EB">
        <w:rPr>
          <w:rFonts w:cs="Times New Roman"/>
          <w:spacing w:val="-8"/>
        </w:rPr>
        <w:t xml:space="preserve">In addressing your constitutional responsibilities, may God grant you and your </w:t>
      </w:r>
      <w:r w:rsidRPr="000001EB">
        <w:rPr>
          <w:rFonts w:cs="Times New Roman"/>
          <w:spacing w:val="-8"/>
        </w:rPr>
        <w:lastRenderedPageBreak/>
        <w:t>colleagues wisdom, discernment, and commitment to the unity of this church in faithful witness to our Lord and Savior, Jesus Christ.</w:t>
      </w:r>
    </w:p>
    <w:p w14:paraId="2DE76B0D" w14:textId="77777777" w:rsidR="00A557C7" w:rsidRPr="00CB1F59" w:rsidRDefault="00A557C7"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spacing w:val="-8"/>
          <w:sz w:val="4"/>
          <w:szCs w:val="4"/>
        </w:rPr>
      </w:pPr>
    </w:p>
    <w:p w14:paraId="0FF2F14F" w14:textId="4396860A" w:rsidR="003D6A18" w:rsidRPr="000001EB" w:rsidRDefault="003D6A18" w:rsidP="00B97CF3">
      <w:pPr>
        <w:tabs>
          <w:tab w:val="left" w:pos="3600"/>
          <w:tab w:val="left" w:pos="3960"/>
          <w:tab w:val="left" w:pos="4320"/>
          <w:tab w:val="left" w:pos="4680"/>
          <w:tab w:val="left" w:pos="5040"/>
          <w:tab w:val="left" w:pos="5400"/>
          <w:tab w:val="left" w:pos="5760"/>
          <w:tab w:val="left" w:pos="6120"/>
          <w:tab w:val="left" w:pos="6480"/>
        </w:tabs>
        <w:spacing w:before="120"/>
        <w:ind w:left="3240"/>
        <w:rPr>
          <w:rFonts w:cs="Times New Roman"/>
        </w:rPr>
      </w:pPr>
      <w:r w:rsidRPr="000001EB">
        <w:rPr>
          <w:rFonts w:cs="Times New Roman"/>
        </w:rPr>
        <w:t xml:space="preserve">Secretary </w:t>
      </w:r>
      <w:r w:rsidR="003B7526">
        <w:rPr>
          <w:rFonts w:cs="Times New Roman"/>
        </w:rPr>
        <w:t>Sue E. Rothmeyer</w:t>
      </w:r>
    </w:p>
    <w:p w14:paraId="76201ED1" w14:textId="0CAA299D" w:rsidR="003D6A18" w:rsidRPr="000001EB" w:rsidRDefault="003D6A18" w:rsidP="00B97CF3">
      <w:pPr>
        <w:tabs>
          <w:tab w:val="left" w:pos="3600"/>
          <w:tab w:val="left" w:pos="3960"/>
          <w:tab w:val="left" w:pos="4320"/>
          <w:tab w:val="left" w:pos="4680"/>
          <w:tab w:val="left" w:pos="5040"/>
          <w:tab w:val="left" w:pos="5400"/>
          <w:tab w:val="left" w:pos="5760"/>
          <w:tab w:val="left" w:pos="6120"/>
          <w:tab w:val="left" w:pos="6480"/>
        </w:tabs>
        <w:ind w:left="3240"/>
        <w:rPr>
          <w:rFonts w:cs="Times New Roman"/>
        </w:rPr>
      </w:pPr>
      <w:r w:rsidRPr="000001EB">
        <w:rPr>
          <w:rFonts w:cs="Times New Roman"/>
        </w:rPr>
        <w:t>Evangelical Lutheran Church in America</w:t>
      </w:r>
    </w:p>
    <w:p w14:paraId="1655E661" w14:textId="70E4A3A3" w:rsidR="005D621A" w:rsidRDefault="003D6A18" w:rsidP="00B97CF3">
      <w:pPr>
        <w:tabs>
          <w:tab w:val="left" w:pos="3600"/>
          <w:tab w:val="left" w:pos="3960"/>
          <w:tab w:val="left" w:pos="4320"/>
          <w:tab w:val="left" w:pos="4680"/>
          <w:tab w:val="left" w:pos="5040"/>
          <w:tab w:val="left" w:pos="5400"/>
          <w:tab w:val="left" w:pos="5760"/>
          <w:tab w:val="left" w:pos="6120"/>
          <w:tab w:val="left" w:pos="6480"/>
        </w:tabs>
        <w:ind w:left="3240"/>
        <w:rPr>
          <w:rFonts w:cs="Times New Roman"/>
        </w:rPr>
      </w:pPr>
      <w:r w:rsidRPr="000001EB">
        <w:rPr>
          <w:rFonts w:cs="Times New Roman"/>
        </w:rPr>
        <w:t xml:space="preserve">August </w:t>
      </w:r>
      <w:r w:rsidR="00FE63DA">
        <w:rPr>
          <w:rFonts w:cs="Times New Roman"/>
        </w:rPr>
        <w:t>2</w:t>
      </w:r>
      <w:r w:rsidRPr="000001EB">
        <w:rPr>
          <w:rFonts w:cs="Times New Roman"/>
        </w:rPr>
        <w:t xml:space="preserve">, </w:t>
      </w:r>
      <w:r w:rsidR="003B7526" w:rsidRPr="000001EB">
        <w:rPr>
          <w:rFonts w:cs="Times New Roman"/>
        </w:rPr>
        <w:t>20</w:t>
      </w:r>
      <w:r w:rsidR="003B7526">
        <w:rPr>
          <w:rFonts w:cs="Times New Roman"/>
        </w:rPr>
        <w:t>2</w:t>
      </w:r>
      <w:r w:rsidR="00FE63DA">
        <w:rPr>
          <w:rFonts w:cs="Times New Roman"/>
        </w:rPr>
        <w:t>5</w:t>
      </w:r>
    </w:p>
    <w:p w14:paraId="3DE90837" w14:textId="77777777" w:rsidR="00E16C93" w:rsidRDefault="00E16C93" w:rsidP="00B97CF3">
      <w:pPr>
        <w:tabs>
          <w:tab w:val="left" w:pos="3600"/>
          <w:tab w:val="left" w:pos="3960"/>
          <w:tab w:val="left" w:pos="4320"/>
          <w:tab w:val="left" w:pos="4680"/>
          <w:tab w:val="left" w:pos="5040"/>
          <w:tab w:val="left" w:pos="5400"/>
          <w:tab w:val="left" w:pos="5760"/>
          <w:tab w:val="left" w:pos="6120"/>
          <w:tab w:val="left" w:pos="6480"/>
        </w:tabs>
        <w:ind w:left="3240"/>
        <w:rPr>
          <w:rFonts w:cs="Times New Roman"/>
        </w:rPr>
      </w:pPr>
    </w:p>
    <w:p w14:paraId="32F96322" w14:textId="77777777" w:rsidR="00E16C93" w:rsidRDefault="00E16C93" w:rsidP="00B97CF3">
      <w:pPr>
        <w:tabs>
          <w:tab w:val="left" w:pos="3600"/>
          <w:tab w:val="left" w:pos="3960"/>
          <w:tab w:val="left" w:pos="4320"/>
          <w:tab w:val="left" w:pos="4680"/>
          <w:tab w:val="left" w:pos="5040"/>
          <w:tab w:val="left" w:pos="5400"/>
          <w:tab w:val="left" w:pos="5760"/>
          <w:tab w:val="left" w:pos="6120"/>
          <w:tab w:val="left" w:pos="6480"/>
        </w:tabs>
        <w:ind w:left="3240"/>
        <w:rPr>
          <w:rFonts w:cs="Times New Roman"/>
        </w:rPr>
      </w:pPr>
    </w:p>
    <w:p w14:paraId="78BADF4E" w14:textId="77777777" w:rsidR="00E16C93" w:rsidRDefault="00E16C93">
      <w:pPr>
        <w:spacing w:after="160" w:line="259" w:lineRule="auto"/>
        <w:jc w:val="left"/>
        <w:rPr>
          <w:rFonts w:cs="Times New Roman"/>
          <w:b/>
          <w:smallCaps/>
        </w:rPr>
      </w:pPr>
      <w:r>
        <w:rPr>
          <w:rFonts w:cs="Times New Roman"/>
          <w:b/>
          <w:smallCaps/>
        </w:rPr>
        <w:br w:type="page"/>
      </w:r>
    </w:p>
    <w:p w14:paraId="153C021E" w14:textId="77777777" w:rsidR="002E24CA" w:rsidRDefault="002E24CA" w:rsidP="000309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line="276" w:lineRule="auto"/>
        <w:jc w:val="center"/>
        <w:rPr>
          <w:ins w:id="37" w:author="Dan Eppley" w:date="2025-08-20T16:02:00Z" w16du:dateUtc="2025-08-20T21:02:00Z"/>
          <w:rFonts w:cs="Times New Roman"/>
          <w:b/>
          <w:smallCaps/>
        </w:rPr>
        <w:sectPr w:rsidR="002E24CA" w:rsidSect="002E24CA">
          <w:footerReference w:type="even" r:id="rId20"/>
          <w:type w:val="continuous"/>
          <w:pgSz w:w="8640" w:h="12960"/>
          <w:pgMar w:top="1267" w:right="979" w:bottom="907" w:left="979" w:header="720" w:footer="720" w:gutter="0"/>
          <w:cols w:space="720"/>
          <w:docGrid w:linePitch="360"/>
        </w:sectPr>
      </w:pPr>
    </w:p>
    <w:p w14:paraId="61C4290D" w14:textId="26BE9730" w:rsidR="003D6A18" w:rsidRPr="000001EB" w:rsidRDefault="003D6A18" w:rsidP="000309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line="276" w:lineRule="auto"/>
        <w:jc w:val="center"/>
        <w:rPr>
          <w:rFonts w:cs="Times New Roman"/>
          <w:b/>
          <w:smallCaps/>
        </w:rPr>
      </w:pPr>
      <w:r w:rsidRPr="000001EB">
        <w:rPr>
          <w:rFonts w:cs="Times New Roman"/>
          <w:b/>
          <w:smallCaps/>
        </w:rPr>
        <w:lastRenderedPageBreak/>
        <w:t>Model Constitution</w:t>
      </w:r>
    </w:p>
    <w:p w14:paraId="3D67CC29" w14:textId="77777777" w:rsidR="003D6A18" w:rsidRPr="000001EB" w:rsidRDefault="003D6A18" w:rsidP="000309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line="276" w:lineRule="auto"/>
        <w:jc w:val="center"/>
        <w:rPr>
          <w:rFonts w:cs="Times New Roman"/>
          <w:b/>
          <w:smallCaps/>
        </w:rPr>
      </w:pPr>
      <w:r w:rsidRPr="000001EB">
        <w:rPr>
          <w:rFonts w:cs="Times New Roman"/>
          <w:b/>
        </w:rPr>
        <w:t>for</w:t>
      </w:r>
    </w:p>
    <w:p w14:paraId="52102513" w14:textId="77777777" w:rsidR="003D6A18" w:rsidRPr="000001EB" w:rsidRDefault="003D6A18" w:rsidP="000309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line="276" w:lineRule="auto"/>
        <w:jc w:val="center"/>
        <w:rPr>
          <w:rFonts w:cs="Times New Roman"/>
          <w:b/>
          <w:smallCaps/>
        </w:rPr>
      </w:pPr>
      <w:r w:rsidRPr="000001EB">
        <w:rPr>
          <w:rFonts w:cs="Times New Roman"/>
          <w:b/>
          <w:smallCaps/>
        </w:rPr>
        <w:t>Congregations</w:t>
      </w:r>
    </w:p>
    <w:p w14:paraId="506B1E1F" w14:textId="77777777" w:rsidR="003D6A18" w:rsidRPr="000001EB" w:rsidRDefault="003D6A18" w:rsidP="000309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line="276" w:lineRule="auto"/>
        <w:jc w:val="center"/>
        <w:rPr>
          <w:rFonts w:cs="Times New Roman"/>
          <w:b/>
          <w:smallCaps/>
        </w:rPr>
      </w:pPr>
      <w:r w:rsidRPr="000001EB">
        <w:rPr>
          <w:rFonts w:cs="Times New Roman"/>
          <w:b/>
        </w:rPr>
        <w:t>of the</w:t>
      </w:r>
    </w:p>
    <w:p w14:paraId="386F6B65" w14:textId="77777777" w:rsidR="003D6A18" w:rsidRPr="000001EB" w:rsidRDefault="003D6A18" w:rsidP="000309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line="276" w:lineRule="auto"/>
        <w:jc w:val="center"/>
        <w:rPr>
          <w:rFonts w:cs="Times New Roman"/>
          <w:b/>
          <w:smallCaps/>
        </w:rPr>
      </w:pPr>
      <w:r w:rsidRPr="000001EB">
        <w:rPr>
          <w:rFonts w:cs="Times New Roman"/>
          <w:b/>
          <w:smallCaps/>
        </w:rPr>
        <w:t>Evangelical Lutheran</w:t>
      </w:r>
    </w:p>
    <w:p w14:paraId="2577DD41" w14:textId="77777777" w:rsidR="003D6A18" w:rsidRPr="000001EB" w:rsidRDefault="003D6A18" w:rsidP="0003095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line="276" w:lineRule="auto"/>
        <w:jc w:val="center"/>
        <w:rPr>
          <w:rFonts w:cs="Times New Roman"/>
        </w:rPr>
      </w:pPr>
      <w:r w:rsidRPr="000001EB">
        <w:rPr>
          <w:rFonts w:cs="Times New Roman"/>
          <w:b/>
          <w:smallCaps/>
        </w:rPr>
        <w:t>Church in America</w:t>
      </w:r>
      <w:r w:rsidRPr="000001EB">
        <w:rPr>
          <w:rFonts w:cs="Times New Roman"/>
          <w:b/>
          <w:smallCaps/>
          <w:vertAlign w:val="superscript"/>
        </w:rPr>
        <w:t>®</w:t>
      </w:r>
    </w:p>
    <w:p w14:paraId="026FDF1C" w14:textId="77777777" w:rsidR="003D6A18" w:rsidRPr="000001EB" w:rsidRDefault="003D6A18" w:rsidP="00D14D3B">
      <w:pPr>
        <w:pBdr>
          <w:bottom w:val="single" w:sz="12" w:space="1" w:color="auto"/>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18CED625"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51F9F9EC" w14:textId="77777777" w:rsidR="003D6A18" w:rsidRPr="000001EB" w:rsidRDefault="003D6A18" w:rsidP="00673A94">
      <w:pPr>
        <w:pStyle w:val="Heading2"/>
        <w:rPr>
          <w:rFonts w:cs="Times New Roman"/>
          <w:b w:val="0"/>
          <w:bCs/>
          <w:caps/>
        </w:rPr>
      </w:pPr>
      <w:bookmarkStart w:id="38" w:name="_Toc146186713"/>
      <w:bookmarkStart w:id="39" w:name="_Toc148533819"/>
      <w:bookmarkStart w:id="40" w:name="_Toc195082384"/>
      <w:r w:rsidRPr="000001EB">
        <w:rPr>
          <w:rFonts w:cs="Times New Roman"/>
          <w:bCs/>
          <w:caps/>
        </w:rPr>
        <w:t>*PREAMBLE</w:t>
      </w:r>
      <w:bookmarkEnd w:id="38"/>
      <w:bookmarkEnd w:id="39"/>
      <w:bookmarkEnd w:id="40"/>
    </w:p>
    <w:p w14:paraId="7DF5B137"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r w:rsidRPr="000001EB">
        <w:rPr>
          <w:rFonts w:cs="Times New Roman"/>
        </w:rPr>
        <w:t>We, baptized members of the Church of Christ, responding in faith to the call of the Holy Spirit through the Gospel, desiring to unite together to preach the Word, administer the sacraments, and carry out God’s mission, do hereby adopt this constitution and solemnly pledge ourselves to be governed by its provisions. In the name of the Father and of the Son and of the Holy Spirit.</w:t>
      </w:r>
    </w:p>
    <w:p w14:paraId="559C8D0E"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71DC3883" w14:textId="77777777" w:rsidR="003D6A18" w:rsidRPr="000001EB" w:rsidRDefault="003D6A18" w:rsidP="00673A94">
      <w:pPr>
        <w:pStyle w:val="Heading2"/>
        <w:rPr>
          <w:rFonts w:cs="Times New Roman"/>
          <w:b w:val="0"/>
          <w:bCs/>
        </w:rPr>
      </w:pPr>
      <w:bookmarkStart w:id="41" w:name="_Toc146186714"/>
      <w:bookmarkStart w:id="42" w:name="_Toc148533820"/>
      <w:bookmarkStart w:id="43" w:name="_Toc195082385"/>
      <w:r w:rsidRPr="000001EB">
        <w:rPr>
          <w:rFonts w:cs="Times New Roman"/>
          <w:bCs/>
        </w:rPr>
        <w:t>Chapter 1.</w:t>
      </w:r>
      <w:bookmarkEnd w:id="41"/>
      <w:bookmarkEnd w:id="42"/>
      <w:bookmarkEnd w:id="43"/>
    </w:p>
    <w:p w14:paraId="2870DF0B" w14:textId="77777777" w:rsidR="003D6A18" w:rsidRPr="000001EB" w:rsidRDefault="003D6A18" w:rsidP="00673A94">
      <w:pPr>
        <w:pStyle w:val="Heading2"/>
        <w:rPr>
          <w:rFonts w:cs="Times New Roman"/>
          <w:b w:val="0"/>
          <w:bCs/>
          <w:caps/>
        </w:rPr>
      </w:pPr>
      <w:bookmarkStart w:id="44" w:name="_Toc49175977"/>
      <w:bookmarkStart w:id="45" w:name="_Toc56698422"/>
      <w:bookmarkStart w:id="46" w:name="_Toc90298541"/>
      <w:bookmarkStart w:id="47" w:name="_Toc146186715"/>
      <w:bookmarkStart w:id="48" w:name="_Toc148533821"/>
      <w:bookmarkStart w:id="49" w:name="_Toc149919724"/>
      <w:bookmarkStart w:id="50" w:name="_Toc152835354"/>
      <w:bookmarkStart w:id="51" w:name="_Toc195082386"/>
      <w:r w:rsidRPr="000001EB">
        <w:rPr>
          <w:rFonts w:cs="Times New Roman"/>
          <w:bCs/>
          <w:caps/>
        </w:rPr>
        <w:t>NAME AND INCORPORATION</w:t>
      </w:r>
      <w:bookmarkEnd w:id="44"/>
      <w:bookmarkEnd w:id="45"/>
      <w:bookmarkEnd w:id="46"/>
      <w:bookmarkEnd w:id="47"/>
      <w:bookmarkEnd w:id="48"/>
      <w:bookmarkEnd w:id="49"/>
      <w:bookmarkEnd w:id="50"/>
      <w:bookmarkEnd w:id="51"/>
    </w:p>
    <w:p w14:paraId="0D2980BE"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caps/>
          <w:sz w:val="12"/>
          <w:szCs w:val="12"/>
        </w:rPr>
      </w:pPr>
    </w:p>
    <w:p w14:paraId="0C3CA10A" w14:textId="61AFED2A" w:rsidR="003D6A18" w:rsidRPr="000001EB" w:rsidRDefault="003D6A18" w:rsidP="00B97CF3">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C1.01.</w:t>
      </w:r>
      <w:r w:rsidRPr="000001EB">
        <w:rPr>
          <w:rFonts w:cs="Times New Roman"/>
        </w:rPr>
        <w:tab/>
        <w:t>The name of this congregation shall be</w:t>
      </w:r>
      <w:r w:rsidR="00D1044D">
        <w:rPr>
          <w:rFonts w:cs="Times New Roman"/>
        </w:rPr>
        <w:t xml:space="preserve"> </w:t>
      </w:r>
      <w:r w:rsidR="00AA6F62">
        <w:rPr>
          <w:rFonts w:cs="Times New Roman"/>
          <w:u w:val="single"/>
        </w:rPr>
        <w:t xml:space="preserve">                          </w:t>
      </w:r>
      <w:r w:rsidRPr="000001EB">
        <w:rPr>
          <w:rFonts w:cs="Times New Roman"/>
        </w:rPr>
        <w:t>.</w:t>
      </w:r>
    </w:p>
    <w:p w14:paraId="0CFAAFF6" w14:textId="3736173C" w:rsidR="003D6A18" w:rsidRPr="000001EB" w:rsidRDefault="003D6A18" w:rsidP="00B97CF3">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C1.02.</w:t>
      </w:r>
      <w:r w:rsidRPr="000001EB">
        <w:rPr>
          <w:rFonts w:cs="Times New Roman"/>
        </w:rPr>
        <w:tab/>
        <w:t>For the purpose of this constitution and the accompanying bylaws</w:t>
      </w:r>
      <w:r w:rsidR="00AE6E51" w:rsidRPr="00344866">
        <w:rPr>
          <w:rFonts w:cs="Times New Roman"/>
        </w:rPr>
        <w:t xml:space="preserve"> [and continuing resolutions]</w:t>
      </w:r>
      <w:r w:rsidRPr="000001EB">
        <w:rPr>
          <w:rFonts w:cs="Times New Roman"/>
        </w:rPr>
        <w:t>, the congregation of</w:t>
      </w:r>
      <w:r w:rsidR="00D1044D">
        <w:rPr>
          <w:rFonts w:cs="Times New Roman"/>
        </w:rPr>
        <w:t xml:space="preserve"> </w:t>
      </w:r>
      <w:r w:rsidR="00D1044D">
        <w:rPr>
          <w:rFonts w:cs="Times New Roman"/>
          <w:u w:val="single"/>
        </w:rPr>
        <w:t xml:space="preserve">   </w:t>
      </w:r>
      <w:r w:rsidRPr="000001EB">
        <w:rPr>
          <w:rFonts w:cs="Times New Roman"/>
          <w:u w:val="single"/>
        </w:rPr>
        <w:t xml:space="preserve"> </w:t>
      </w:r>
      <w:r w:rsidRPr="000001EB">
        <w:rPr>
          <w:rFonts w:cs="Times New Roman"/>
          <w:i/>
          <w:iCs/>
          <w:u w:val="single"/>
        </w:rPr>
        <w:t>(insert full legal name)</w:t>
      </w:r>
      <w:r w:rsidR="00D1044D">
        <w:rPr>
          <w:rFonts w:cs="Times New Roman"/>
          <w:u w:val="single"/>
        </w:rPr>
        <w:t xml:space="preserve">    </w:t>
      </w:r>
      <w:r w:rsidRPr="000001EB">
        <w:rPr>
          <w:rFonts w:cs="Times New Roman"/>
        </w:rPr>
        <w:t xml:space="preserve"> is hereinafter designated as “this congregation.”</w:t>
      </w:r>
    </w:p>
    <w:p w14:paraId="083D341B" w14:textId="5613A311" w:rsidR="003D6A18" w:rsidRDefault="003D6A18" w:rsidP="00B97CF3">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spacing w:val="-4"/>
        </w:rPr>
        <w:t>C1.11.</w:t>
      </w:r>
      <w:r w:rsidRPr="000001EB">
        <w:rPr>
          <w:rFonts w:cs="Times New Roman"/>
          <w:spacing w:val="-4"/>
        </w:rPr>
        <w:tab/>
        <w:t>This congregation shall be incorporated under the laws of the State of</w:t>
      </w:r>
      <w:r w:rsidR="006A4B2D">
        <w:rPr>
          <w:rFonts w:cs="Times New Roman"/>
          <w:spacing w:val="-4"/>
        </w:rPr>
        <w:t xml:space="preserve"> </w:t>
      </w:r>
    </w:p>
    <w:p w14:paraId="2F04AB14" w14:textId="31574924" w:rsidR="003D6A18" w:rsidRPr="000001EB" w:rsidRDefault="00D1044D" w:rsidP="00AA6F6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rPr>
          <w:rFonts w:cs="Times New Roman"/>
          <w:spacing w:val="-4"/>
        </w:rPr>
      </w:pPr>
      <w:r>
        <w:rPr>
          <w:rFonts w:cs="Times New Roman"/>
          <w:spacing w:val="-4"/>
        </w:rPr>
        <w:t xml:space="preserve"> </w:t>
      </w:r>
      <w:r>
        <w:rPr>
          <w:rFonts w:cs="Times New Roman"/>
          <w:spacing w:val="-4"/>
          <w:u w:val="single"/>
        </w:rPr>
        <w:t xml:space="preserve">                </w:t>
      </w:r>
      <w:r w:rsidR="00AA6F62">
        <w:rPr>
          <w:rFonts w:cs="Times New Roman"/>
          <w:spacing w:val="-4"/>
          <w:u w:val="single"/>
        </w:rPr>
        <w:t xml:space="preserve">    </w:t>
      </w:r>
      <w:r>
        <w:rPr>
          <w:rFonts w:cs="Times New Roman"/>
          <w:spacing w:val="-4"/>
          <w:u w:val="single"/>
        </w:rPr>
        <w:t xml:space="preserve">  </w:t>
      </w:r>
      <w:r w:rsidR="003D6A18" w:rsidRPr="000001EB">
        <w:rPr>
          <w:rFonts w:cs="Times New Roman"/>
          <w:spacing w:val="-4"/>
          <w:u w:val="single"/>
        </w:rPr>
        <w:t xml:space="preserve"> </w:t>
      </w:r>
      <w:r w:rsidR="003D6A18" w:rsidRPr="000001EB">
        <w:rPr>
          <w:rFonts w:cs="Times New Roman"/>
          <w:spacing w:val="-4"/>
        </w:rPr>
        <w:t>.</w:t>
      </w:r>
    </w:p>
    <w:p w14:paraId="6123EBBD"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3A17AAD2" w14:textId="77777777" w:rsidR="003D6A18" w:rsidRPr="000001EB" w:rsidRDefault="003D6A18" w:rsidP="00673A94">
      <w:pPr>
        <w:pStyle w:val="Heading2"/>
        <w:rPr>
          <w:rFonts w:cs="Times New Roman"/>
          <w:b w:val="0"/>
          <w:bCs/>
        </w:rPr>
      </w:pPr>
      <w:bookmarkStart w:id="52" w:name="_Toc146186716"/>
      <w:bookmarkStart w:id="53" w:name="_Toc148533822"/>
      <w:bookmarkStart w:id="54" w:name="_Toc195082387"/>
      <w:r w:rsidRPr="000001EB">
        <w:rPr>
          <w:rFonts w:cs="Times New Roman"/>
          <w:bCs/>
        </w:rPr>
        <w:t>Chapter 2.</w:t>
      </w:r>
      <w:bookmarkEnd w:id="52"/>
      <w:bookmarkEnd w:id="53"/>
      <w:bookmarkEnd w:id="54"/>
    </w:p>
    <w:p w14:paraId="3901091D" w14:textId="77777777" w:rsidR="003D6A18" w:rsidRPr="000001EB" w:rsidRDefault="003D6A18" w:rsidP="00673A94">
      <w:pPr>
        <w:pStyle w:val="Heading2"/>
        <w:rPr>
          <w:rFonts w:cs="Times New Roman"/>
          <w:b w:val="0"/>
          <w:bCs/>
          <w:caps/>
        </w:rPr>
      </w:pPr>
      <w:bookmarkStart w:id="55" w:name="_Toc49175979"/>
      <w:bookmarkStart w:id="56" w:name="_Toc56698424"/>
      <w:bookmarkStart w:id="57" w:name="_Toc90298543"/>
      <w:bookmarkStart w:id="58" w:name="_Toc146186717"/>
      <w:bookmarkStart w:id="59" w:name="_Toc148533823"/>
      <w:bookmarkStart w:id="60" w:name="_Toc149919726"/>
      <w:bookmarkStart w:id="61" w:name="_Toc152835356"/>
      <w:bookmarkStart w:id="62" w:name="_Toc195082388"/>
      <w:r w:rsidRPr="000001EB">
        <w:rPr>
          <w:rFonts w:cs="Times New Roman"/>
          <w:bCs/>
          <w:caps/>
        </w:rPr>
        <w:t>CONFESSION OF FAITH</w:t>
      </w:r>
      <w:bookmarkEnd w:id="55"/>
      <w:bookmarkEnd w:id="56"/>
      <w:bookmarkEnd w:id="57"/>
      <w:bookmarkEnd w:id="58"/>
      <w:bookmarkEnd w:id="59"/>
      <w:bookmarkEnd w:id="60"/>
      <w:bookmarkEnd w:id="61"/>
      <w:bookmarkEnd w:id="62"/>
    </w:p>
    <w:p w14:paraId="77C77AAB"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caps/>
          <w:sz w:val="12"/>
          <w:szCs w:val="12"/>
        </w:rPr>
      </w:pPr>
    </w:p>
    <w:p w14:paraId="3AB9E9DB" w14:textId="12262044" w:rsidR="003D6A18" w:rsidRPr="000001EB" w:rsidRDefault="003D6A18" w:rsidP="00AA6F62">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w:t>
      </w:r>
      <w:r w:rsidRPr="000001EB">
        <w:rPr>
          <w:rFonts w:cs="Times New Roman"/>
          <w:b/>
          <w:bCs/>
          <w:spacing w:val="-4"/>
        </w:rPr>
        <w:t>C2.01.</w:t>
      </w:r>
      <w:r w:rsidRPr="000001EB">
        <w:rPr>
          <w:rFonts w:cs="Times New Roman"/>
          <w:spacing w:val="-4"/>
        </w:rPr>
        <w:tab/>
        <w:t>This congregation confesses the Triune God, Father, Son, and Holy Spirit.</w:t>
      </w:r>
    </w:p>
    <w:p w14:paraId="094D5A97" w14:textId="3DAE92F7" w:rsidR="003D6A18" w:rsidRPr="000001EB" w:rsidRDefault="003D6A18" w:rsidP="00AA6F62">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*C2.02.</w:t>
      </w:r>
      <w:r w:rsidRPr="000001EB">
        <w:rPr>
          <w:rFonts w:cs="Times New Roman"/>
        </w:rPr>
        <w:tab/>
        <w:t xml:space="preserve">This congregation confesses Jesus Christ as Lord and Savior and the Gospel as the </w:t>
      </w:r>
      <w:r w:rsidR="00713352">
        <w:rPr>
          <w:rFonts w:cs="Times New Roman"/>
        </w:rPr>
        <w:t>`</w:t>
      </w:r>
      <w:r w:rsidRPr="000001EB">
        <w:rPr>
          <w:rFonts w:cs="Times New Roman"/>
        </w:rPr>
        <w:t>power of God for the salvation of all who believe.</w:t>
      </w:r>
    </w:p>
    <w:p w14:paraId="77991923" w14:textId="6853DA91" w:rsidR="003D6A18" w:rsidRPr="000001EB" w:rsidRDefault="003D6A18" w:rsidP="00AA6F62">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a.</w:t>
      </w:r>
      <w:r w:rsidRPr="000001EB">
        <w:rPr>
          <w:rFonts w:cs="Times New Roman"/>
        </w:rPr>
        <w:tab/>
        <w:t>Jesus Christ is the Word of God incarnate, through whom everything was made and through whose life, death, and resurrection God fashions a new creation.</w:t>
      </w:r>
    </w:p>
    <w:p w14:paraId="47663C17" w14:textId="02F14D1D" w:rsidR="003D6A18" w:rsidRPr="000001EB" w:rsidRDefault="003D6A18" w:rsidP="00AA6F62">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b.</w:t>
      </w:r>
      <w:r w:rsidRPr="000001EB">
        <w:rPr>
          <w:rFonts w:cs="Times New Roman"/>
        </w:rPr>
        <w:tab/>
        <w:t>The proclamation of God’s message to us as both Law and Gospel is the Word of God, revealing judgment and mercy through word and deed, beginning with the Word in creation, continuing in the history of Israel, and centering in all its fullness in the person and work of Jesus Christ.</w:t>
      </w:r>
    </w:p>
    <w:p w14:paraId="381C193F" w14:textId="1FB68598" w:rsidR="003D6A18" w:rsidRPr="000001EB" w:rsidRDefault="00642D63" w:rsidP="00AA6F62">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noProof/>
        </w:rPr>
        <mc:AlternateContent>
          <mc:Choice Requires="wps">
            <w:drawing>
              <wp:anchor distT="0" distB="0" distL="114300" distR="114300" simplePos="0" relativeHeight="251658242" behindDoc="0" locked="0" layoutInCell="1" allowOverlap="1" wp14:anchorId="51F75EA7" wp14:editId="2329FFFA">
                <wp:simplePos x="0" y="0"/>
                <wp:positionH relativeFrom="column">
                  <wp:posOffset>14605</wp:posOffset>
                </wp:positionH>
                <wp:positionV relativeFrom="paragraph">
                  <wp:posOffset>761848</wp:posOffset>
                </wp:positionV>
                <wp:extent cx="1868805" cy="4445"/>
                <wp:effectExtent l="0" t="0" r="36195" b="33655"/>
                <wp:wrapNone/>
                <wp:docPr id="6" name="Straight Connector 6"/>
                <wp:cNvGraphicFramePr/>
                <a:graphic xmlns:a="http://schemas.openxmlformats.org/drawingml/2006/main">
                  <a:graphicData uri="http://schemas.microsoft.com/office/word/2010/wordprocessingShape">
                    <wps:wsp>
                      <wps:cNvCnPr/>
                      <wps:spPr>
                        <a:xfrm>
                          <a:off x="0" y="0"/>
                          <a:ext cx="1868805" cy="444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39A71FC" id="Straight Connector 6"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60pt" to="148.3pt,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" strokecolor="black [3200]" strokeweight=".5pt">
                <v:stroke joinstyle="miter"/>
              </v:line>
            </w:pict>
          </mc:Fallback>
        </mc:AlternateContent>
      </w:r>
      <w:r w:rsidRPr="000001EB">
        <w:rPr>
          <w:rFonts w:cs="Times New Roman"/>
          <w:noProof/>
        </w:rPr>
        <mc:AlternateContent>
          <mc:Choice Requires="wps">
            <w:drawing>
              <wp:anchor distT="0" distB="0" distL="114300" distR="114300" simplePos="0" relativeHeight="251658241" behindDoc="1" locked="0" layoutInCell="1" allowOverlap="1" wp14:anchorId="039C3A5C" wp14:editId="38DCC369">
                <wp:simplePos x="0" y="0"/>
                <wp:positionH relativeFrom="margin">
                  <wp:posOffset>-69367</wp:posOffset>
                </wp:positionH>
                <wp:positionV relativeFrom="paragraph">
                  <wp:posOffset>734593</wp:posOffset>
                </wp:positionV>
                <wp:extent cx="1221105" cy="226772"/>
                <wp:effectExtent l="0" t="0" r="0" b="1905"/>
                <wp:wrapNone/>
                <wp:docPr id="5" name="Text Box 5"/>
                <wp:cNvGraphicFramePr/>
                <a:graphic xmlns:a="http://schemas.openxmlformats.org/drawingml/2006/main">
                  <a:graphicData uri="http://schemas.microsoft.com/office/word/2010/wordprocessingShape">
                    <wps:wsp>
                      <wps:cNvSpPr txBox="1"/>
                      <wps:spPr>
                        <a:xfrm>
                          <a:off x="0" y="0"/>
                          <a:ext cx="1221105" cy="226772"/>
                        </a:xfrm>
                        <a:prstGeom prst="rect">
                          <a:avLst/>
                        </a:prstGeom>
                        <a:solidFill>
                          <a:schemeClr val="lt1"/>
                        </a:solidFill>
                        <a:ln w="6350">
                          <a:noFill/>
                        </a:ln>
                      </wps:spPr>
                      <wps:txbx>
                        <w:txbxContent>
                          <w:p w14:paraId="5FEBF263" w14:textId="77777777" w:rsidR="003D6A18" w:rsidRPr="001369E1" w:rsidRDefault="003D6A18">
                            <w:pPr>
                              <w:rPr>
                                <w:rFonts w:cs="Times New Roman"/>
                              </w:rPr>
                            </w:pPr>
                            <w:r w:rsidRPr="001369E1">
                              <w:rPr>
                                <w:rFonts w:cs="Times New Roman"/>
                                <w:sz w:val="18"/>
                                <w:szCs w:val="18"/>
                                <w:vertAlign w:val="superscript"/>
                              </w:rPr>
                              <w:t>*</w:t>
                            </w:r>
                            <w:r w:rsidRPr="001369E1">
                              <w:rPr>
                                <w:rFonts w:cs="Times New Roman"/>
                                <w:sz w:val="16"/>
                                <w:szCs w:val="16"/>
                              </w:rPr>
                              <w:t xml:space="preserve"> Required provision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9C3A5C" id="_x0000_t202" coordsize="21600,21600" o:spt="202" path="m,l,21600r21600,l21600,xe">
                <v:stroke joinstyle="miter"/>
                <v:path gradientshapeok="t" o:connecttype="rect"/>
              </v:shapetype>
              <v:shape id="Text Box 5" o:spid="_x0000_s1026" type="#_x0000_t202" style="position:absolute;left:0;text-align:left;margin-left:-5.45pt;margin-top:57.85pt;width:96.15pt;height:17.85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" fillcolor="white [3201]" stroked="f" strokeweight=".5pt">
                <v:textbox>
                  <w:txbxContent>
                    <w:p w14:paraId="5FEBF263" w14:textId="77777777" w:rsidR="003D6A18" w:rsidRPr="001369E1" w:rsidRDefault="003D6A18">
                      <w:pPr>
                        <w:rPr>
                          <w:rFonts w:cs="Times New Roman"/>
                        </w:rPr>
                      </w:pPr>
                      <w:r w:rsidRPr="001369E1">
                        <w:rPr>
                          <w:rFonts w:cs="Times New Roman"/>
                          <w:sz w:val="18"/>
                          <w:szCs w:val="18"/>
                          <w:vertAlign w:val="superscript"/>
                        </w:rPr>
                        <w:t>*</w:t>
                      </w:r>
                      <w:r w:rsidRPr="001369E1">
                        <w:rPr>
                          <w:rFonts w:cs="Times New Roman"/>
                          <w:sz w:val="16"/>
                          <w:szCs w:val="16"/>
                        </w:rPr>
                        <w:t xml:space="preserve"> Required provision</w:t>
                      </w:r>
                    </w:p>
                  </w:txbxContent>
                </v:textbox>
                <w10:wrap anchorx="margin"/>
              </v:shape>
            </w:pict>
          </mc:Fallback>
        </mc:AlternateContent>
      </w:r>
      <w:r w:rsidR="003D6A18" w:rsidRPr="000001EB">
        <w:rPr>
          <w:rFonts w:cs="Times New Roman"/>
          <w:spacing w:val="-4"/>
        </w:rPr>
        <w:t>c.</w:t>
      </w:r>
      <w:r w:rsidR="003D6A18" w:rsidRPr="000001EB">
        <w:rPr>
          <w:rFonts w:cs="Times New Roman"/>
          <w:spacing w:val="-4"/>
        </w:rPr>
        <w:tab/>
        <w:t>The canonical Scriptures of the Old and New Testaments are the written Word of God.</w:t>
      </w:r>
      <w:r w:rsidR="00D1044D">
        <w:rPr>
          <w:rFonts w:cs="Times New Roman"/>
          <w:spacing w:val="-4"/>
        </w:rPr>
        <w:t xml:space="preserve"> </w:t>
      </w:r>
      <w:r w:rsidR="003D6A18" w:rsidRPr="000001EB">
        <w:rPr>
          <w:rFonts w:cs="Times New Roman"/>
          <w:spacing w:val="-4"/>
        </w:rPr>
        <w:t>Inspired by God’s Spirit speaking through their authors, they record and announce God’s revelation centering in Jesus Christ. Through them God’s Spirit speaks to us to create and sustain Christian faith and fellowship for service in the world.</w:t>
      </w:r>
    </w:p>
    <w:p w14:paraId="29014607" w14:textId="382FCB05" w:rsidR="003D6A18" w:rsidRPr="000001EB" w:rsidRDefault="003D6A18" w:rsidP="00AA6F62">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lastRenderedPageBreak/>
        <w:t>*C2.03.</w:t>
      </w:r>
      <w:r w:rsidRPr="000001EB">
        <w:rPr>
          <w:rFonts w:cs="Times New Roman"/>
        </w:rPr>
        <w:tab/>
        <w:t>This congregation accepts the canonical Scriptures of the Old and New Testaments as the inspired Word of God and the authoritative source and norm of its proclamation, faith, and life.</w:t>
      </w:r>
    </w:p>
    <w:p w14:paraId="30E8409A" w14:textId="1C8C5E81" w:rsidR="003D6A18" w:rsidRPr="000001EB" w:rsidRDefault="003D6A18" w:rsidP="00AA6F62">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*C2.04.</w:t>
      </w:r>
      <w:r w:rsidRPr="000001EB">
        <w:rPr>
          <w:rFonts w:cs="Times New Roman"/>
        </w:rPr>
        <w:tab/>
        <w:t>This congregation accepts the Apostles’, Nicene, and Athanasian Creeds as true declarations of the faith of this congregation.</w:t>
      </w:r>
    </w:p>
    <w:p w14:paraId="5903276A" w14:textId="50122C9D" w:rsidR="003D6A18" w:rsidRPr="000001EB" w:rsidRDefault="003D6A18" w:rsidP="00AA6F62">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*C2.05.</w:t>
      </w:r>
      <w:r w:rsidRPr="000001EB">
        <w:rPr>
          <w:rFonts w:cs="Times New Roman"/>
        </w:rPr>
        <w:tab/>
        <w:t>This congregation accepts the Unaltered Augsburg Confession as a true witness to the Gospel, acknowledging as one with it in faith and doctrine all churches that likewise accept the teachings of the Unaltered Augsburg Confession.</w:t>
      </w:r>
    </w:p>
    <w:p w14:paraId="690BF4AF" w14:textId="64467440" w:rsidR="003D6A18" w:rsidRPr="000001EB" w:rsidRDefault="003D6A18" w:rsidP="00AA6F62">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2"/>
        </w:rPr>
      </w:pPr>
      <w:r w:rsidRPr="000001EB">
        <w:rPr>
          <w:rFonts w:cs="Times New Roman"/>
          <w:b/>
          <w:bCs/>
          <w:spacing w:val="-2"/>
        </w:rPr>
        <w:t>*C2.06.</w:t>
      </w:r>
      <w:r w:rsidRPr="000001EB">
        <w:rPr>
          <w:rFonts w:cs="Times New Roman"/>
          <w:spacing w:val="-2"/>
        </w:rPr>
        <w:tab/>
        <w:t>This congregation accepts the other confessional writings in the Book of Concord, namely, the Apology of the Augsburg Confession, the Smalcald Articles and the Treatise, the Small Catechism, the Large Catechism, and the Formula of Concord, as further valid interpretations of the faith of the Church.</w:t>
      </w:r>
    </w:p>
    <w:p w14:paraId="0AB6BBFD" w14:textId="7DE6A6B2" w:rsidR="003D6A18" w:rsidRPr="000001EB" w:rsidRDefault="003D6A18" w:rsidP="00AA6F62">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*C2.07.</w:t>
      </w:r>
      <w:r w:rsidRPr="000001EB">
        <w:rPr>
          <w:rFonts w:cs="Times New Roman"/>
        </w:rPr>
        <w:tab/>
        <w:t>This congregation confesses the Gospel, recorded in the Holy Scripture and confessed in the ecumenical creeds and Lutheran confessional writings, as the power of God to create and sustain the Church for God’s mission in the world.</w:t>
      </w:r>
    </w:p>
    <w:p w14:paraId="1F56874B"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p>
    <w:p w14:paraId="55910C6E" w14:textId="77777777" w:rsidR="003D6A18" w:rsidRPr="000001EB" w:rsidRDefault="003D6A18" w:rsidP="00203348">
      <w:pPr>
        <w:pStyle w:val="Heading2"/>
        <w:rPr>
          <w:rFonts w:cs="Times New Roman"/>
          <w:b w:val="0"/>
          <w:bCs/>
        </w:rPr>
      </w:pPr>
      <w:bookmarkStart w:id="63" w:name="_Toc146186718"/>
      <w:bookmarkStart w:id="64" w:name="_Toc148533824"/>
      <w:bookmarkStart w:id="65" w:name="_Toc195082389"/>
      <w:r w:rsidRPr="000001EB">
        <w:rPr>
          <w:rFonts w:cs="Times New Roman"/>
          <w:bCs/>
        </w:rPr>
        <w:t>Chapter 3.</w:t>
      </w:r>
      <w:bookmarkEnd w:id="63"/>
      <w:bookmarkEnd w:id="64"/>
      <w:bookmarkEnd w:id="65"/>
    </w:p>
    <w:p w14:paraId="3896BD0A" w14:textId="77777777" w:rsidR="003D6A18" w:rsidRPr="000001EB" w:rsidRDefault="003D6A18" w:rsidP="00203348">
      <w:pPr>
        <w:pStyle w:val="Heading2"/>
        <w:rPr>
          <w:rFonts w:cs="Times New Roman"/>
          <w:b w:val="0"/>
          <w:bCs/>
          <w:caps/>
        </w:rPr>
      </w:pPr>
      <w:bookmarkStart w:id="66" w:name="_Toc49175981"/>
      <w:bookmarkStart w:id="67" w:name="_Toc56698426"/>
      <w:bookmarkStart w:id="68" w:name="_Toc90298545"/>
      <w:bookmarkStart w:id="69" w:name="_Toc146186719"/>
      <w:bookmarkStart w:id="70" w:name="_Toc148533825"/>
      <w:bookmarkStart w:id="71" w:name="_Toc149919728"/>
      <w:bookmarkStart w:id="72" w:name="_Toc152835358"/>
      <w:bookmarkStart w:id="73" w:name="_Toc195082390"/>
      <w:r w:rsidRPr="000001EB">
        <w:rPr>
          <w:rFonts w:cs="Times New Roman"/>
          <w:bCs/>
          <w:caps/>
        </w:rPr>
        <w:t>NATURE OF THE CHURCH</w:t>
      </w:r>
      <w:bookmarkEnd w:id="66"/>
      <w:bookmarkEnd w:id="67"/>
      <w:bookmarkEnd w:id="68"/>
      <w:bookmarkEnd w:id="69"/>
      <w:bookmarkEnd w:id="70"/>
      <w:bookmarkEnd w:id="71"/>
      <w:bookmarkEnd w:id="72"/>
      <w:bookmarkEnd w:id="73"/>
    </w:p>
    <w:p w14:paraId="09DF03C0"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caps/>
          <w:sz w:val="12"/>
          <w:szCs w:val="12"/>
        </w:rPr>
      </w:pPr>
    </w:p>
    <w:p w14:paraId="4B9F8B6E" w14:textId="649ACE30" w:rsidR="003D6A18" w:rsidRPr="000001EB" w:rsidRDefault="003D6A18" w:rsidP="00392ACC">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6"/>
        </w:rPr>
      </w:pPr>
      <w:r w:rsidRPr="000001EB">
        <w:rPr>
          <w:rFonts w:cs="Times New Roman"/>
          <w:b/>
          <w:bCs/>
          <w:spacing w:val="-6"/>
        </w:rPr>
        <w:t>*C3.01.</w:t>
      </w:r>
      <w:r w:rsidRPr="000001EB">
        <w:rPr>
          <w:rFonts w:cs="Times New Roman"/>
          <w:spacing w:val="-6"/>
        </w:rPr>
        <w:tab/>
        <w:t>All power in the Church belongs to our Lord Jesus Christ, its head. All actions of this congregation are to be carried out under his rule and authority.</w:t>
      </w:r>
    </w:p>
    <w:p w14:paraId="42B4DB05" w14:textId="21E50552" w:rsidR="003D6A18" w:rsidRPr="000001EB" w:rsidRDefault="003D6A18" w:rsidP="00392ACC">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*C3.02.</w:t>
      </w:r>
      <w:r w:rsidRPr="000001EB">
        <w:rPr>
          <w:rFonts w:cs="Times New Roman"/>
        </w:rPr>
        <w:tab/>
        <w:t>This church confesses the one, holy, catholic, and apostolic Church and is resolved to serve Christian unity throughout the world.</w:t>
      </w:r>
    </w:p>
    <w:p w14:paraId="2F432369" w14:textId="6A09D442" w:rsidR="003D6A18" w:rsidRPr="000001EB" w:rsidRDefault="003D6A18" w:rsidP="00392ACC">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spacing w:val="-4"/>
        </w:rPr>
        <w:t>*C3.03.</w:t>
      </w:r>
      <w:r w:rsidRPr="000001EB">
        <w:rPr>
          <w:rFonts w:cs="Times New Roman"/>
          <w:spacing w:val="-4"/>
        </w:rPr>
        <w:tab/>
        <w:t>The Church exists both as an inclusive fellowship and as local congregations gathered for worship and Christian service. Congregations find their fulfillment in the universal community of the Church, and the universal Church exists in and through congregations. The Evangelical Lutheran Church in America, therefore, derives its character and powers both from the sanction and representation of its congregations and from its inherent nature as an expression of the broader fellowship of the faithful. In length, it acknowledges itself to be in the historic continuity of the communion of saints; in breadth, it expresses the fellowship of believers and congregations in our day.</w:t>
      </w:r>
    </w:p>
    <w:p w14:paraId="3DB24FC2" w14:textId="1620CE08" w:rsidR="003D6A18" w:rsidRPr="000001EB" w:rsidRDefault="003D6A18" w:rsidP="00392ACC">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spacing w:val="-4"/>
        </w:rPr>
        <w:t>*C3.04.</w:t>
      </w:r>
      <w:r w:rsidRPr="000001EB">
        <w:rPr>
          <w:rFonts w:cs="Times New Roman"/>
          <w:spacing w:val="-4"/>
        </w:rPr>
        <w:tab/>
        <w:t>This church, inspired and led by the Holy Spirit, participates in The Lutheran World Federation as a global communion of churches, engaging in faithful witness to the gospel of Jesus Christ and in service for the sake of God’s mission in the world.</w:t>
      </w:r>
    </w:p>
    <w:p w14:paraId="7CAA8C6E" w14:textId="038CCB86" w:rsidR="003D6A18" w:rsidRPr="000001EB" w:rsidRDefault="003D6A18" w:rsidP="00392ACC">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spacing w:val="-4"/>
        </w:rPr>
        <w:t>*C3.05.</w:t>
      </w:r>
      <w:r w:rsidRPr="000001EB">
        <w:rPr>
          <w:rFonts w:cs="Times New Roman"/>
          <w:spacing w:val="-4"/>
        </w:rPr>
        <w:tab/>
        <w:t>The name Evangelical Lutheran Church in America (ELCA or “this church”) as used herein refers in general references to this whole church, including its three expressions: congregations, synods, and the churchwide organization.</w:t>
      </w:r>
      <w:r w:rsidR="00D1044D">
        <w:rPr>
          <w:rFonts w:cs="Times New Roman"/>
          <w:spacing w:val="-4"/>
        </w:rPr>
        <w:t xml:space="preserve"> </w:t>
      </w:r>
      <w:r w:rsidRPr="000001EB">
        <w:rPr>
          <w:rFonts w:cs="Times New Roman"/>
          <w:spacing w:val="-4"/>
        </w:rPr>
        <w:t>The name Evangelical Lutheran Church in America is also the name of the corporation of the churchwide organization to which specific references may be made herein.</w:t>
      </w:r>
    </w:p>
    <w:p w14:paraId="1489342D" w14:textId="77777777" w:rsidR="003D6A18" w:rsidRPr="000001EB" w:rsidRDefault="003D6A18" w:rsidP="00203348">
      <w:pPr>
        <w:pStyle w:val="Heading2"/>
        <w:rPr>
          <w:rFonts w:cs="Times New Roman"/>
          <w:b w:val="0"/>
          <w:bCs/>
        </w:rPr>
      </w:pPr>
      <w:bookmarkStart w:id="74" w:name="_Toc146186720"/>
      <w:bookmarkStart w:id="75" w:name="_Toc148533826"/>
      <w:bookmarkStart w:id="76" w:name="_Toc195082391"/>
      <w:r w:rsidRPr="000001EB">
        <w:rPr>
          <w:rFonts w:cs="Times New Roman"/>
          <w:bCs/>
        </w:rPr>
        <w:lastRenderedPageBreak/>
        <w:t>Chapter 4.</w:t>
      </w:r>
      <w:bookmarkEnd w:id="74"/>
      <w:bookmarkEnd w:id="75"/>
      <w:bookmarkEnd w:id="76"/>
    </w:p>
    <w:p w14:paraId="6EA36CD3" w14:textId="77777777" w:rsidR="003D6A18" w:rsidRPr="000001EB" w:rsidRDefault="003D6A18" w:rsidP="00203348">
      <w:pPr>
        <w:pStyle w:val="Heading2"/>
        <w:rPr>
          <w:rFonts w:cs="Times New Roman"/>
          <w:b w:val="0"/>
          <w:bCs/>
          <w:caps/>
        </w:rPr>
      </w:pPr>
      <w:bookmarkStart w:id="77" w:name="_Toc49175983"/>
      <w:bookmarkStart w:id="78" w:name="_Toc56698428"/>
      <w:bookmarkStart w:id="79" w:name="_Toc90298547"/>
      <w:bookmarkStart w:id="80" w:name="_Toc146186721"/>
      <w:bookmarkStart w:id="81" w:name="_Toc148533827"/>
      <w:bookmarkStart w:id="82" w:name="_Toc149919730"/>
      <w:bookmarkStart w:id="83" w:name="_Toc152835360"/>
      <w:bookmarkStart w:id="84" w:name="_Toc195082392"/>
      <w:r w:rsidRPr="000001EB">
        <w:rPr>
          <w:rFonts w:cs="Times New Roman"/>
          <w:bCs/>
          <w:caps/>
        </w:rPr>
        <w:t>STATEMENT OF PURPOSE</w:t>
      </w:r>
      <w:bookmarkEnd w:id="77"/>
      <w:bookmarkEnd w:id="78"/>
      <w:bookmarkEnd w:id="79"/>
      <w:bookmarkEnd w:id="80"/>
      <w:bookmarkEnd w:id="81"/>
      <w:bookmarkEnd w:id="82"/>
      <w:bookmarkEnd w:id="83"/>
      <w:bookmarkEnd w:id="84"/>
    </w:p>
    <w:p w14:paraId="0E92C9A0"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caps/>
          <w:sz w:val="12"/>
          <w:szCs w:val="12"/>
        </w:rPr>
      </w:pPr>
    </w:p>
    <w:p w14:paraId="304DB30D" w14:textId="28DAB24F"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spacing w:val="-4"/>
        </w:rPr>
        <w:t>*C4.01.</w:t>
      </w:r>
      <w:r w:rsidRPr="000001EB">
        <w:rPr>
          <w:rFonts w:cs="Times New Roman"/>
          <w:spacing w:val="-4"/>
        </w:rPr>
        <w:tab/>
        <w:t>The Church is a people created by God in Christ, empowered by the Holy Spirit, called and sent to bear witness to God’s creative, redeeming, and sanctifying activity in the world.</w:t>
      </w:r>
    </w:p>
    <w:p w14:paraId="2FDACED8" w14:textId="68F73C91"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*C4.02.</w:t>
      </w:r>
      <w:r w:rsidRPr="000001EB">
        <w:rPr>
          <w:rFonts w:cs="Times New Roman"/>
        </w:rPr>
        <w:tab/>
        <w:t>To participate in God’s mission, this congregation as a part of the Church shall:</w:t>
      </w:r>
    </w:p>
    <w:p w14:paraId="783DF521" w14:textId="7F7C20F6"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a.</w:t>
      </w:r>
      <w:r w:rsidRPr="000001EB">
        <w:rPr>
          <w:rFonts w:cs="Times New Roman"/>
        </w:rPr>
        <w:tab/>
        <w:t>Worship God in proclamation of the Word and administration of the sacraments and through lives of prayer, praise, thanksgiving, witness, and service.</w:t>
      </w:r>
    </w:p>
    <w:p w14:paraId="7BF1E9D2" w14:textId="32116E3C"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b.</w:t>
      </w:r>
      <w:r w:rsidRPr="000001EB">
        <w:rPr>
          <w:rFonts w:cs="Times New Roman"/>
        </w:rPr>
        <w:tab/>
        <w:t>Proclaim God’s saving Gospel of justification by grace for Christ’s sake through faith alone, according to the apostolic witness in the Holy Scripture, preserving and transmitting the Gospel faithfully to future generations.</w:t>
      </w:r>
    </w:p>
    <w:p w14:paraId="0AA420CB" w14:textId="395F4F8B"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c.</w:t>
      </w:r>
      <w:r w:rsidRPr="000001EB">
        <w:rPr>
          <w:rFonts w:cs="Times New Roman"/>
        </w:rPr>
        <w:tab/>
        <w:t>Carry out Christ’s Great Commission by reaching out to all people to bring them to faith in Christ and by doing all ministry with a global awareness consistent with the understanding of God as Creator, Redeemer, and Sanctifier of all.</w:t>
      </w:r>
    </w:p>
    <w:p w14:paraId="558AB6D4" w14:textId="74DF95AC"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spacing w:val="-4"/>
        </w:rPr>
        <w:t>d.</w:t>
      </w:r>
      <w:r w:rsidRPr="000001EB">
        <w:rPr>
          <w:rFonts w:cs="Times New Roman"/>
          <w:spacing w:val="-4"/>
        </w:rPr>
        <w:tab/>
      </w:r>
      <w:r w:rsidR="00750F42" w:rsidRPr="000001EB">
        <w:rPr>
          <w:rFonts w:cs="Times New Roman"/>
          <w:spacing w:val="-4"/>
        </w:rPr>
        <w:t>Serve in response to God’s love to meet human needs, caring for the sick and the aged, advocating dignity</w:t>
      </w:r>
      <w:r w:rsidR="00750F42">
        <w:rPr>
          <w:rFonts w:cs="Times New Roman"/>
          <w:spacing w:val="-4"/>
        </w:rPr>
        <w:t>,</w:t>
      </w:r>
      <w:r w:rsidR="00750F42" w:rsidRPr="000001EB">
        <w:rPr>
          <w:rFonts w:cs="Times New Roman"/>
          <w:spacing w:val="-4"/>
        </w:rPr>
        <w:t xml:space="preserve"> justice</w:t>
      </w:r>
      <w:r w:rsidR="00750F42">
        <w:rPr>
          <w:rFonts w:cs="Times New Roman"/>
          <w:spacing w:val="-4"/>
        </w:rPr>
        <w:t>, and equity</w:t>
      </w:r>
      <w:r w:rsidR="00750F42" w:rsidRPr="000001EB">
        <w:rPr>
          <w:rFonts w:cs="Times New Roman"/>
          <w:spacing w:val="-4"/>
        </w:rPr>
        <w:t xml:space="preserve"> for all people, working for peace and reconciliation among the nations, </w:t>
      </w:r>
      <w:r w:rsidR="00750F42">
        <w:rPr>
          <w:rFonts w:cs="Times New Roman"/>
          <w:spacing w:val="-4"/>
        </w:rPr>
        <w:t xml:space="preserve">caring for the marginalized, embracing and welcoming racially and ethnically diverse populations, </w:t>
      </w:r>
      <w:r w:rsidR="00750F42" w:rsidRPr="000001EB">
        <w:rPr>
          <w:rFonts w:cs="Times New Roman"/>
          <w:spacing w:val="-4"/>
        </w:rPr>
        <w:t xml:space="preserve">and standing </w:t>
      </w:r>
      <w:r w:rsidR="00750F42">
        <w:rPr>
          <w:rFonts w:cs="Times New Roman"/>
          <w:spacing w:val="-4"/>
        </w:rPr>
        <w:t xml:space="preserve">in solidarity </w:t>
      </w:r>
      <w:r w:rsidR="00750F42" w:rsidRPr="000001EB">
        <w:rPr>
          <w:rFonts w:cs="Times New Roman"/>
          <w:spacing w:val="-4"/>
        </w:rPr>
        <w:t xml:space="preserve">with the poor and </w:t>
      </w:r>
      <w:r w:rsidR="00750F42">
        <w:rPr>
          <w:rFonts w:cs="Times New Roman"/>
          <w:spacing w:val="-4"/>
        </w:rPr>
        <w:t>oppressed</w:t>
      </w:r>
      <w:r w:rsidR="00750F42" w:rsidRPr="000001EB">
        <w:rPr>
          <w:rFonts w:cs="Times New Roman"/>
          <w:spacing w:val="-4"/>
        </w:rPr>
        <w:t xml:space="preserve"> and committing itself to their needs.</w:t>
      </w:r>
    </w:p>
    <w:p w14:paraId="4594CDDD" w14:textId="0BFD6829"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e.</w:t>
      </w:r>
      <w:r w:rsidRPr="000001EB">
        <w:rPr>
          <w:rFonts w:cs="Times New Roman"/>
        </w:rPr>
        <w:tab/>
        <w:t>Nurture its members in the Word of God so as to grow in faith and hope and love, to see daily life as the primary setting for the exercise of their Christian calling, and to use the gifts of the Spirit for their life together and for their calling in the world.</w:t>
      </w:r>
    </w:p>
    <w:p w14:paraId="78AA71DF" w14:textId="49CED941"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f.</w:t>
      </w:r>
      <w:r w:rsidRPr="000001EB">
        <w:rPr>
          <w:rFonts w:cs="Times New Roman"/>
        </w:rPr>
        <w:tab/>
        <w:t>Manifest the unity given to the people of God by living together in the love of Christ and by joining with other Christians in prayer and action to express and preserve the unity which the Spirit gives.</w:t>
      </w:r>
    </w:p>
    <w:p w14:paraId="3DDF6901" w14:textId="1F715CCB"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*C4.03.</w:t>
      </w:r>
      <w:r w:rsidRPr="000001EB">
        <w:rPr>
          <w:rFonts w:cs="Times New Roman"/>
        </w:rPr>
        <w:tab/>
        <w:t>To fulfill these purposes, this congregation shall:</w:t>
      </w:r>
    </w:p>
    <w:p w14:paraId="3ECC21E8" w14:textId="4E1BE40B"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a.</w:t>
      </w:r>
      <w:r w:rsidRPr="000001EB">
        <w:rPr>
          <w:rFonts w:cs="Times New Roman"/>
        </w:rPr>
        <w:tab/>
        <w:t>Provide services of worship at which the Word of God is preached and the sacraments are administered.</w:t>
      </w:r>
    </w:p>
    <w:p w14:paraId="383D9341" w14:textId="3AF01808"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b.</w:t>
      </w:r>
      <w:r w:rsidRPr="000001EB">
        <w:rPr>
          <w:rFonts w:cs="Times New Roman"/>
        </w:rPr>
        <w:tab/>
        <w:t>Provide pastoral care and assist all members to participate in this ministry.</w:t>
      </w:r>
    </w:p>
    <w:p w14:paraId="2D46F384" w14:textId="16FAFF6A"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c.</w:t>
      </w:r>
      <w:r w:rsidRPr="000001EB">
        <w:rPr>
          <w:rFonts w:cs="Times New Roman"/>
        </w:rPr>
        <w:tab/>
        <w:t>Challenge, equip, and support all members in carrying out their calling in their daily lives and in their congregation.</w:t>
      </w:r>
    </w:p>
    <w:p w14:paraId="15F8CCB2" w14:textId="6D8A695B"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d.</w:t>
      </w:r>
      <w:r w:rsidRPr="000001EB">
        <w:rPr>
          <w:rFonts w:cs="Times New Roman"/>
        </w:rPr>
        <w:tab/>
        <w:t>Teach the Word of God.</w:t>
      </w:r>
    </w:p>
    <w:p w14:paraId="04D195EB" w14:textId="415C809F"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e.</w:t>
      </w:r>
      <w:r w:rsidRPr="000001EB">
        <w:rPr>
          <w:rFonts w:cs="Times New Roman"/>
        </w:rPr>
        <w:tab/>
        <w:t>Witness to the reconciling Word of God in Christ, reaching out to all people.</w:t>
      </w:r>
    </w:p>
    <w:p w14:paraId="77711642" w14:textId="600169DA"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f.</w:t>
      </w:r>
      <w:r w:rsidRPr="000001EB">
        <w:rPr>
          <w:rFonts w:cs="Times New Roman"/>
        </w:rPr>
        <w:tab/>
        <w:t>Respond to human need, work for justice and peace, care for the sick and the suffering, and participate responsibly in society.</w:t>
      </w:r>
    </w:p>
    <w:p w14:paraId="486FE387" w14:textId="58746738"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lastRenderedPageBreak/>
        <w:t>g.</w:t>
      </w:r>
      <w:r w:rsidRPr="000001EB">
        <w:rPr>
          <w:rFonts w:cs="Times New Roman"/>
        </w:rPr>
        <w:tab/>
        <w:t>Motivate its members to provide financial support for this congregation’s ministry and the ministry of the other expressions of the Evangelical Lutheran Church in America.</w:t>
      </w:r>
    </w:p>
    <w:p w14:paraId="07788E22" w14:textId="51069E5B"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h.</w:t>
      </w:r>
      <w:r w:rsidRPr="000001EB">
        <w:rPr>
          <w:rFonts w:cs="Times New Roman"/>
        </w:rPr>
        <w:tab/>
        <w:t>Foster and participate in interdependent relationships with other congregations, the synod, and the churchwide organization of the Evangelical Lutheran Church in America.</w:t>
      </w:r>
    </w:p>
    <w:p w14:paraId="36F16AE5" w14:textId="0728429F"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i.</w:t>
      </w:r>
      <w:r w:rsidRPr="000001EB">
        <w:rPr>
          <w:rFonts w:cs="Times New Roman"/>
        </w:rPr>
        <w:tab/>
        <w:t>Foster and participate in ecumenical relationships consistent with churchwide policy.</w:t>
      </w:r>
    </w:p>
    <w:p w14:paraId="669EA409" w14:textId="2E907F5E"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*C4.04.</w:t>
      </w:r>
      <w:r w:rsidRPr="000001EB">
        <w:rPr>
          <w:rFonts w:cs="Times New Roman"/>
        </w:rPr>
        <w:tab/>
        <w:t>This congregation shall develop an organizational structure to be described in the bylaws. The Congregation Council shall prepare descriptions of the responsibilities of each committee, task force, or other organizational group and shall review their actions. [Such descriptions shall be contained in continuing resolutions in the section on the Congregation Committees.]</w:t>
      </w:r>
    </w:p>
    <w:p w14:paraId="6F07ED18" w14:textId="7872F610"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*C4.05.</w:t>
      </w:r>
      <w:r w:rsidRPr="000001EB">
        <w:rPr>
          <w:rFonts w:cs="Times New Roman"/>
        </w:rPr>
        <w:tab/>
        <w:t>This congregation shall adopt and periodically review a mission statement which will provide specific direction for its programs.</w:t>
      </w:r>
    </w:p>
    <w:p w14:paraId="1E1FAD47" w14:textId="6D56B780" w:rsidR="003D6A18" w:rsidRPr="000001EB" w:rsidRDefault="003D6A18" w:rsidP="00A2564E">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spacing w:val="-4"/>
        </w:rPr>
        <w:t>*C4.06.</w:t>
      </w:r>
      <w:r w:rsidRPr="000001EB">
        <w:rPr>
          <w:rFonts w:cs="Times New Roman"/>
          <w:spacing w:val="-4"/>
        </w:rPr>
        <w:tab/>
        <w:t>References herein to the nature of the relationship between the three expressions of this church—congregations, synods, and the churchwide organization—as being interdependent or as being in a partnership relationship describe the mutual responsibility of these expressions in God’s mission and the fulfillment of the purposes of this church as described in this chapter, and do not imply or describe the creation of partnerships, co-ventures, agencies, or other legal relationships recognized in civil law.</w:t>
      </w:r>
    </w:p>
    <w:p w14:paraId="40474480"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091BB5D3" w14:textId="77777777" w:rsidR="003D6A18" w:rsidRPr="000001EB" w:rsidRDefault="003D6A18" w:rsidP="00203348">
      <w:pPr>
        <w:pStyle w:val="Heading2"/>
        <w:rPr>
          <w:rFonts w:cs="Times New Roman"/>
          <w:b w:val="0"/>
          <w:bCs/>
        </w:rPr>
      </w:pPr>
      <w:bookmarkStart w:id="85" w:name="_Toc146186722"/>
      <w:bookmarkStart w:id="86" w:name="_Toc148533828"/>
      <w:bookmarkStart w:id="87" w:name="_Toc195082393"/>
      <w:r w:rsidRPr="000001EB">
        <w:rPr>
          <w:rFonts w:cs="Times New Roman"/>
          <w:bCs/>
        </w:rPr>
        <w:t>Chapter 5.</w:t>
      </w:r>
      <w:bookmarkEnd w:id="85"/>
      <w:bookmarkEnd w:id="86"/>
      <w:bookmarkEnd w:id="87"/>
    </w:p>
    <w:p w14:paraId="071B1288" w14:textId="77777777" w:rsidR="003D6A18" w:rsidRPr="000001EB" w:rsidRDefault="003D6A18" w:rsidP="00203348">
      <w:pPr>
        <w:pStyle w:val="Heading2"/>
        <w:rPr>
          <w:rFonts w:cs="Times New Roman"/>
          <w:b w:val="0"/>
          <w:bCs/>
          <w:caps/>
        </w:rPr>
      </w:pPr>
      <w:bookmarkStart w:id="88" w:name="_Toc49175985"/>
      <w:bookmarkStart w:id="89" w:name="_Toc56698430"/>
      <w:bookmarkStart w:id="90" w:name="_Toc90298549"/>
      <w:bookmarkStart w:id="91" w:name="_Toc146186723"/>
      <w:bookmarkStart w:id="92" w:name="_Toc148533829"/>
      <w:bookmarkStart w:id="93" w:name="_Toc149919732"/>
      <w:bookmarkStart w:id="94" w:name="_Toc152835362"/>
      <w:bookmarkStart w:id="95" w:name="_Toc195082394"/>
      <w:r w:rsidRPr="000001EB">
        <w:rPr>
          <w:rFonts w:cs="Times New Roman"/>
          <w:bCs/>
          <w:caps/>
        </w:rPr>
        <w:t>POWERS OF THE CONGREGATION</w:t>
      </w:r>
      <w:bookmarkEnd w:id="88"/>
      <w:bookmarkEnd w:id="89"/>
      <w:bookmarkEnd w:id="90"/>
      <w:bookmarkEnd w:id="91"/>
      <w:bookmarkEnd w:id="92"/>
      <w:bookmarkEnd w:id="93"/>
      <w:bookmarkEnd w:id="94"/>
      <w:bookmarkEnd w:id="95"/>
    </w:p>
    <w:p w14:paraId="34A2ABB2"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caps/>
          <w:sz w:val="12"/>
          <w:szCs w:val="12"/>
        </w:rPr>
      </w:pPr>
    </w:p>
    <w:p w14:paraId="5FA19FA8" w14:textId="6E156C1B"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*C5.01.</w:t>
      </w:r>
      <w:r w:rsidRPr="000001EB">
        <w:rPr>
          <w:rFonts w:cs="Times New Roman"/>
        </w:rPr>
        <w:tab/>
      </w:r>
      <w:r w:rsidRPr="000001EB">
        <w:rPr>
          <w:rFonts w:cs="Times New Roman"/>
          <w:spacing w:val="-4"/>
        </w:rPr>
        <w:t>The powers of this congregation are those necessary to fulfill its purpose.</w:t>
      </w:r>
    </w:p>
    <w:p w14:paraId="5676E19F" w14:textId="46E12A90"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*C5.02.</w:t>
      </w:r>
      <w:r w:rsidRPr="000001EB">
        <w:rPr>
          <w:rFonts w:cs="Times New Roman"/>
        </w:rPr>
        <w:tab/>
      </w:r>
      <w:r w:rsidRPr="000001EB">
        <w:rPr>
          <w:rFonts w:cs="Times New Roman"/>
          <w:spacing w:val="-4"/>
        </w:rPr>
        <w:t>The powers of this congregation are vested in the Congregation Meeting called and conducted as provided in this constitution and bylaws.</w:t>
      </w:r>
    </w:p>
    <w:p w14:paraId="29BA78B0" w14:textId="472ABFBD"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*C5.03.</w:t>
      </w:r>
      <w:r w:rsidRPr="000001EB">
        <w:rPr>
          <w:rFonts w:cs="Times New Roman"/>
        </w:rPr>
        <w:tab/>
        <w:t>Only such authority as is delegated to the Congregation Council or other organizational units in this congregation’s governing documents is recognized. All remaining authority is retained by this congregation. This congregation is authorized to:</w:t>
      </w:r>
    </w:p>
    <w:p w14:paraId="71B4CF4D" w14:textId="7C1996A0"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a.</w:t>
      </w:r>
      <w:r w:rsidRPr="000001EB">
        <w:rPr>
          <w:rFonts w:cs="Times New Roman"/>
        </w:rPr>
        <w:tab/>
        <w:t>call a pastor as provided in Chapter 9;</w:t>
      </w:r>
    </w:p>
    <w:p w14:paraId="4081B53C" w14:textId="619578CB"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b.</w:t>
      </w:r>
      <w:r w:rsidRPr="000001EB">
        <w:rPr>
          <w:rFonts w:cs="Times New Roman"/>
        </w:rPr>
        <w:tab/>
        <w:t>terminate the call of a pastor as provided in Chapter 9;</w:t>
      </w:r>
    </w:p>
    <w:p w14:paraId="4B1286CD" w14:textId="4ED7F180"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c.</w:t>
      </w:r>
      <w:r w:rsidRPr="000001EB">
        <w:rPr>
          <w:rFonts w:cs="Times New Roman"/>
        </w:rPr>
        <w:tab/>
        <w:t>call a minister of Word and Service;</w:t>
      </w:r>
    </w:p>
    <w:p w14:paraId="20CA55AB" w14:textId="1160E9BD"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d.</w:t>
      </w:r>
      <w:r w:rsidRPr="000001EB">
        <w:rPr>
          <w:rFonts w:cs="Times New Roman"/>
        </w:rPr>
        <w:tab/>
      </w:r>
      <w:r w:rsidRPr="000001EB">
        <w:rPr>
          <w:rFonts w:cs="Times New Roman"/>
          <w:spacing w:val="-4"/>
        </w:rPr>
        <w:t>terminate the call of a minister of Word and Service in conformity with the constitution of the Evangelical Lutheran Church in America;</w:t>
      </w:r>
    </w:p>
    <w:p w14:paraId="0D4549E1" w14:textId="674E400A"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e.</w:t>
      </w:r>
      <w:r w:rsidRPr="000001EB">
        <w:rPr>
          <w:rFonts w:cs="Times New Roman"/>
        </w:rPr>
        <w:tab/>
      </w:r>
      <w:r w:rsidRPr="000001EB">
        <w:rPr>
          <w:rFonts w:cs="Times New Roman"/>
          <w:spacing w:val="-4"/>
        </w:rPr>
        <w:t>adopt amendments to the constitution, as provided in Chapter 16, amendments to the bylaws, as specified in Chapter 17, and continuing resolutions, as provided in Chapter 18;</w:t>
      </w:r>
    </w:p>
    <w:p w14:paraId="362FFE87" w14:textId="79A38145"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f.</w:t>
      </w:r>
      <w:r w:rsidRPr="000001EB">
        <w:rPr>
          <w:rFonts w:cs="Times New Roman"/>
        </w:rPr>
        <w:tab/>
        <w:t>approve the annual budget;</w:t>
      </w:r>
    </w:p>
    <w:p w14:paraId="6A4446F3" w14:textId="55FE1FD2"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g.</w:t>
      </w:r>
      <w:r w:rsidRPr="000001EB">
        <w:rPr>
          <w:rFonts w:cs="Times New Roman"/>
        </w:rPr>
        <w:tab/>
        <w:t>acquire real and personal property by gift, devise, purchase, or other lawful means;</w:t>
      </w:r>
    </w:p>
    <w:p w14:paraId="5862C42C" w14:textId="38A94B48"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lastRenderedPageBreak/>
        <w:t>h.</w:t>
      </w:r>
      <w:r w:rsidRPr="000001EB">
        <w:rPr>
          <w:rFonts w:cs="Times New Roman"/>
        </w:rPr>
        <w:tab/>
        <w:t>hold title to and use its property for any and all activities consistent with its purpose;</w:t>
      </w:r>
    </w:p>
    <w:p w14:paraId="600CBB67" w14:textId="18CA298A"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i.</w:t>
      </w:r>
      <w:r w:rsidRPr="000001EB">
        <w:rPr>
          <w:rFonts w:cs="Times New Roman"/>
        </w:rPr>
        <w:tab/>
        <w:t>sell, mortgage, lease, transfer, or otherwise dispose of its property by any lawful means;</w:t>
      </w:r>
    </w:p>
    <w:p w14:paraId="637E3C14" w14:textId="48563996"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j.</w:t>
      </w:r>
      <w:r w:rsidRPr="000001EB">
        <w:rPr>
          <w:rFonts w:cs="Times New Roman"/>
        </w:rPr>
        <w:tab/>
        <w:t>elect its [officers][,] [and] Congregation Council, [boards, and committees,] and require [them] [the members of the council] to carry out their duties in accordance with the constitution[,] [and] bylaws[,] [and continuing resolutions]; and</w:t>
      </w:r>
    </w:p>
    <w:p w14:paraId="7CD3A70D" w14:textId="427E45AA"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k.</w:t>
      </w:r>
      <w:r w:rsidRPr="000001EB">
        <w:rPr>
          <w:rFonts w:cs="Times New Roman"/>
        </w:rPr>
        <w:tab/>
        <w:t>terminate its relationship with the Evangelical Lutheran Church in America as provided in Chapter 6.</w:t>
      </w:r>
    </w:p>
    <w:p w14:paraId="5EBC8B1E" w14:textId="700BC899"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*C5.04.</w:t>
      </w:r>
      <w:r w:rsidRPr="000001EB">
        <w:rPr>
          <w:rFonts w:cs="Times New Roman"/>
        </w:rPr>
        <w:tab/>
      </w:r>
      <w:r w:rsidRPr="000001EB">
        <w:rPr>
          <w:rFonts w:cs="Times New Roman"/>
          <w:spacing w:val="-4"/>
        </w:rPr>
        <w:t>This congregation</w:t>
      </w:r>
      <w:r w:rsidR="00A14CC0" w:rsidRPr="00344866">
        <w:rPr>
          <w:rFonts w:cs="Times New Roman"/>
          <w:spacing w:val="-4"/>
        </w:rPr>
        <w:t xml:space="preserve"> or the Congregation Council</w:t>
      </w:r>
      <w:r w:rsidRPr="000001EB">
        <w:rPr>
          <w:rFonts w:cs="Times New Roman"/>
          <w:spacing w:val="-4"/>
        </w:rPr>
        <w:t xml:space="preserve"> shall elect from among </w:t>
      </w:r>
      <w:r w:rsidR="00A14CC0">
        <w:rPr>
          <w:rFonts w:cs="Times New Roman"/>
          <w:spacing w:val="-4"/>
        </w:rPr>
        <w:t>the</w:t>
      </w:r>
      <w:r w:rsidRPr="000001EB">
        <w:rPr>
          <w:rFonts w:cs="Times New Roman"/>
          <w:spacing w:val="-4"/>
        </w:rPr>
        <w:t xml:space="preserve"> voting members </w:t>
      </w:r>
      <w:r w:rsidR="004B50C9" w:rsidRPr="00344866">
        <w:rPr>
          <w:rFonts w:cs="Times New Roman"/>
          <w:spacing w:val="-4"/>
        </w:rPr>
        <w:t xml:space="preserve">of the congregation </w:t>
      </w:r>
      <w:r w:rsidRPr="000001EB">
        <w:rPr>
          <w:rFonts w:cs="Times New Roman"/>
          <w:spacing w:val="-4"/>
        </w:rPr>
        <w:t>laypersons to serve as voting members of the Synod Assembly as well as persons to represent it at meetings of any conference, cluster, coalition, or other area subdivision of which it is a member. The number of persons to be elected and other qualifications shall be as prescribed in guidelines established by the</w:t>
      </w:r>
      <w:r w:rsidR="00D1044D">
        <w:rPr>
          <w:rFonts w:cs="Times New Roman"/>
          <w:spacing w:val="-4"/>
        </w:rPr>
        <w:t xml:space="preserve"> </w:t>
      </w:r>
      <w:r w:rsidRPr="000001EB">
        <w:rPr>
          <w:rFonts w:cs="Times New Roman"/>
          <w:spacing w:val="-4"/>
        </w:rPr>
        <w:t xml:space="preserve"> </w:t>
      </w:r>
      <w:r w:rsidRPr="00F54152">
        <w:rPr>
          <w:rFonts w:cs="Times New Roman"/>
          <w:i/>
          <w:iCs/>
          <w:spacing w:val="-4"/>
          <w:u w:val="single"/>
        </w:rPr>
        <w:t>(insert name of synod)</w:t>
      </w:r>
      <w:r w:rsidR="00D1044D">
        <w:rPr>
          <w:rFonts w:cs="Times New Roman"/>
          <w:spacing w:val="-4"/>
        </w:rPr>
        <w:t xml:space="preserve"> </w:t>
      </w:r>
      <w:r w:rsidRPr="000001EB">
        <w:rPr>
          <w:rFonts w:cs="Times New Roman"/>
          <w:spacing w:val="-4"/>
        </w:rPr>
        <w:t xml:space="preserve"> of the Evangelical Lutheran Church in America.</w:t>
      </w:r>
    </w:p>
    <w:p w14:paraId="0231DF3C" w14:textId="0F15AEAD"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C5.05.</w:t>
      </w:r>
      <w:r w:rsidRPr="000001EB">
        <w:rPr>
          <w:rFonts w:cs="Times New Roman"/>
        </w:rPr>
        <w:tab/>
      </w:r>
      <w:r w:rsidRPr="000001EB">
        <w:rPr>
          <w:rFonts w:cs="Times New Roman"/>
          <w:spacing w:val="-4"/>
        </w:rPr>
        <w:t>This congregation shall have a mission endowment fund that will operate as specified in this congregation’s [bylaws] [continuing resolutions].</w:t>
      </w:r>
      <w:r w:rsidR="00D1044D">
        <w:rPr>
          <w:rFonts w:cs="Times New Roman"/>
          <w:spacing w:val="-4"/>
        </w:rPr>
        <w:t xml:space="preserve"> </w:t>
      </w:r>
      <w:r w:rsidRPr="000001EB">
        <w:rPr>
          <w:rFonts w:cs="Times New Roman"/>
          <w:spacing w:val="-4"/>
        </w:rPr>
        <w:t>The purpose of the mission endowment fund is to provide for mission work beyond the operational budget of this congregation.</w:t>
      </w:r>
    </w:p>
    <w:p w14:paraId="4E4DB266"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15C1D657" w14:textId="77777777" w:rsidR="003D6A18" w:rsidRPr="000001EB" w:rsidRDefault="003D6A18" w:rsidP="00F00724">
      <w:pPr>
        <w:pStyle w:val="Heading2"/>
        <w:rPr>
          <w:rFonts w:cs="Times New Roman"/>
          <w:b w:val="0"/>
          <w:bCs/>
        </w:rPr>
      </w:pPr>
      <w:bookmarkStart w:id="96" w:name="_Toc146186724"/>
      <w:bookmarkStart w:id="97" w:name="_Toc148533830"/>
      <w:bookmarkStart w:id="98" w:name="_Toc195082395"/>
      <w:r w:rsidRPr="000001EB">
        <w:rPr>
          <w:rFonts w:cs="Times New Roman"/>
          <w:bCs/>
        </w:rPr>
        <w:t>Chapter 6.</w:t>
      </w:r>
      <w:bookmarkEnd w:id="96"/>
      <w:bookmarkEnd w:id="97"/>
      <w:bookmarkEnd w:id="98"/>
    </w:p>
    <w:p w14:paraId="48488592" w14:textId="77777777" w:rsidR="003D6A18" w:rsidRPr="000001EB" w:rsidRDefault="003D6A18" w:rsidP="00F00724">
      <w:pPr>
        <w:pStyle w:val="Heading2"/>
        <w:rPr>
          <w:rFonts w:cs="Times New Roman"/>
          <w:b w:val="0"/>
          <w:bCs/>
          <w:caps/>
        </w:rPr>
      </w:pPr>
      <w:bookmarkStart w:id="99" w:name="_Toc49175987"/>
      <w:bookmarkStart w:id="100" w:name="_Toc56698432"/>
      <w:bookmarkStart w:id="101" w:name="_Toc90298551"/>
      <w:bookmarkStart w:id="102" w:name="_Toc146186725"/>
      <w:bookmarkStart w:id="103" w:name="_Toc148533831"/>
      <w:bookmarkStart w:id="104" w:name="_Toc149919734"/>
      <w:bookmarkStart w:id="105" w:name="_Toc152835364"/>
      <w:bookmarkStart w:id="106" w:name="_Toc195082396"/>
      <w:r w:rsidRPr="000001EB">
        <w:rPr>
          <w:rFonts w:cs="Times New Roman"/>
          <w:bCs/>
          <w:caps/>
        </w:rPr>
        <w:t>CHURCH AFFILIATION</w:t>
      </w:r>
      <w:bookmarkEnd w:id="99"/>
      <w:bookmarkEnd w:id="100"/>
      <w:bookmarkEnd w:id="101"/>
      <w:bookmarkEnd w:id="102"/>
      <w:bookmarkEnd w:id="103"/>
      <w:bookmarkEnd w:id="104"/>
      <w:bookmarkEnd w:id="105"/>
      <w:bookmarkEnd w:id="106"/>
    </w:p>
    <w:p w14:paraId="21391433"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caps/>
          <w:sz w:val="12"/>
          <w:szCs w:val="12"/>
        </w:rPr>
      </w:pPr>
    </w:p>
    <w:p w14:paraId="25C89A0F" w14:textId="4DDACD2F"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*C6.01.</w:t>
      </w:r>
      <w:r w:rsidRPr="000001EB">
        <w:rPr>
          <w:rFonts w:cs="Times New Roman"/>
        </w:rPr>
        <w:tab/>
        <w:t>This congregation shall be an interdependent part of the Evangelical Lutheran Church in America or its successor, and of the</w:t>
      </w:r>
      <w:r w:rsidR="00D1044D">
        <w:rPr>
          <w:rFonts w:cs="Times New Roman"/>
        </w:rPr>
        <w:t xml:space="preserve"> </w:t>
      </w:r>
      <w:r w:rsidRPr="000001EB">
        <w:rPr>
          <w:rFonts w:cs="Times New Roman"/>
          <w:u w:val="single"/>
        </w:rPr>
        <w:t xml:space="preserve"> </w:t>
      </w:r>
      <w:r w:rsidRPr="000001EB">
        <w:rPr>
          <w:rFonts w:cs="Times New Roman"/>
          <w:i/>
          <w:iCs/>
          <w:u w:val="single"/>
        </w:rPr>
        <w:t>(insert name of synod)</w:t>
      </w:r>
      <w:r w:rsidR="00D1044D">
        <w:rPr>
          <w:rFonts w:cs="Times New Roman"/>
          <w:u w:val="single"/>
        </w:rPr>
        <w:t xml:space="preserve"> </w:t>
      </w:r>
      <w:r w:rsidRPr="000001EB">
        <w:rPr>
          <w:rFonts w:cs="Times New Roman"/>
        </w:rPr>
        <w:t xml:space="preserve"> of the Evangelical Lutheran Church in America. This congregation is subject to the discipline of the Evangelical Lutheran Church in America.</w:t>
      </w:r>
    </w:p>
    <w:p w14:paraId="1BCAE766" w14:textId="5DFE5B1A"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*C6.02.</w:t>
      </w:r>
      <w:r w:rsidRPr="000001EB">
        <w:rPr>
          <w:rFonts w:cs="Times New Roman"/>
        </w:rPr>
        <w:tab/>
        <w:t>This congregation accepts the Confession of Faith and agrees to the purposes of the Evangelical Lutheran Church in America and shall act in accordance with them.</w:t>
      </w:r>
    </w:p>
    <w:p w14:paraId="521C0580" w14:textId="01F9E07F"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*C6.03.</w:t>
      </w:r>
      <w:r w:rsidRPr="000001EB">
        <w:rPr>
          <w:rFonts w:cs="Times New Roman"/>
        </w:rPr>
        <w:tab/>
        <w:t>This congregation acknowledges its relationship with the Evangelical Lutheran Church in America in which:</w:t>
      </w:r>
    </w:p>
    <w:p w14:paraId="180BEA5A" w14:textId="2EAFC809"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a.</w:t>
      </w:r>
      <w:r w:rsidRPr="000001EB">
        <w:rPr>
          <w:rFonts w:cs="Times New Roman"/>
        </w:rPr>
        <w:tab/>
        <w:t>This congregation agrees to be responsible for its life as a Christian community.</w:t>
      </w:r>
    </w:p>
    <w:p w14:paraId="1C2A32EC" w14:textId="0543CD99"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spacing w:val="-4"/>
        </w:rPr>
        <w:t>b.</w:t>
      </w:r>
      <w:r w:rsidRPr="000001EB">
        <w:rPr>
          <w:rFonts w:cs="Times New Roman"/>
          <w:spacing w:val="-4"/>
        </w:rPr>
        <w:tab/>
        <w:t>This congregation pledges its financial support and participation in the life and mission of the Evangelical Lutheran Church in America.</w:t>
      </w:r>
    </w:p>
    <w:p w14:paraId="19F0525E" w14:textId="59F3D359"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spacing w:val="-4"/>
        </w:rPr>
        <w:t>c.</w:t>
      </w:r>
      <w:r w:rsidRPr="000001EB">
        <w:rPr>
          <w:rFonts w:cs="Times New Roman"/>
          <w:spacing w:val="-4"/>
        </w:rPr>
        <w:tab/>
        <w:t>This congregation agrees to call pastoral leadership from the roster of Ministers of Word and Sacrament of the Evangelical Lutheran Church in America in accordance with its call procedures except in special circumstances and with the approval of the bishop of the synod.</w:t>
      </w:r>
      <w:r w:rsidR="00D1044D">
        <w:rPr>
          <w:rFonts w:cs="Times New Roman"/>
          <w:spacing w:val="-4"/>
        </w:rPr>
        <w:t xml:space="preserve"> </w:t>
      </w:r>
      <w:r w:rsidRPr="000001EB">
        <w:rPr>
          <w:rFonts w:cs="Times New Roman"/>
          <w:spacing w:val="-4"/>
        </w:rPr>
        <w:t xml:space="preserve">These special circumstances are limited either to calling a candidate approved for the roster of Ministers of Word and Sacrament of the Evangelical Lutheran Church in America or to contracting for </w:t>
      </w:r>
      <w:r w:rsidRPr="000001EB">
        <w:rPr>
          <w:rFonts w:cs="Times New Roman"/>
          <w:spacing w:val="-4"/>
        </w:rPr>
        <w:lastRenderedPageBreak/>
        <w:t>pastoral services with a minister of Word and Sacrament of a church body with which the Evangelical Lutheran Church in America officially has established a relationship of full communion.</w:t>
      </w:r>
    </w:p>
    <w:p w14:paraId="33949054" w14:textId="2313C41E"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spacing w:val="-4"/>
        </w:rPr>
        <w:t>d.</w:t>
      </w:r>
      <w:r w:rsidRPr="000001EB">
        <w:rPr>
          <w:rFonts w:cs="Times New Roman"/>
          <w:spacing w:val="-4"/>
        </w:rPr>
        <w:tab/>
        <w:t>This congregation agrees to consider ministers of Word and Service for call to other staff positions in this congregation according to the procedures of the Evangelical Lutheran Church in America.</w:t>
      </w:r>
    </w:p>
    <w:p w14:paraId="6571B87C" w14:textId="74697CC7"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e.</w:t>
      </w:r>
      <w:r w:rsidRPr="000001EB">
        <w:rPr>
          <w:rFonts w:cs="Times New Roman"/>
        </w:rPr>
        <w:tab/>
        <w:t>This congregation agrees to file this constitution and any subsequent changes to this constitution with the synod for review to ascertain that all of its provisions are in agreement with the constitution and bylaws of the Evangelical Lutheran Church in America and with the constitution of the synod.</w:t>
      </w:r>
    </w:p>
    <w:p w14:paraId="56BF624F" w14:textId="0DE4E59E"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*C6.04.</w:t>
      </w:r>
      <w:r w:rsidRPr="000001EB">
        <w:rPr>
          <w:rFonts w:cs="Times New Roman"/>
        </w:rPr>
        <w:tab/>
        <w:t>Affiliation with the Evangelical Lutheran Church in America is terminated as follows:</w:t>
      </w:r>
    </w:p>
    <w:p w14:paraId="072B54CF" w14:textId="19F6F368" w:rsidR="003D6A18" w:rsidRPr="000001EB" w:rsidRDefault="003D6A18" w:rsidP="005567D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a.</w:t>
      </w:r>
      <w:r w:rsidRPr="000001EB">
        <w:rPr>
          <w:rFonts w:cs="Times New Roman"/>
        </w:rPr>
        <w:tab/>
        <w:t>This congregation takes action to dissolve.</w:t>
      </w:r>
    </w:p>
    <w:p w14:paraId="24613017" w14:textId="1011D1A1" w:rsidR="003D6A18" w:rsidRPr="000001EB" w:rsidRDefault="003D6A18" w:rsidP="005567D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b.</w:t>
      </w:r>
      <w:r w:rsidRPr="000001EB">
        <w:rPr>
          <w:rFonts w:cs="Times New Roman"/>
        </w:rPr>
        <w:tab/>
        <w:t>This congregation ceases to exist.</w:t>
      </w:r>
    </w:p>
    <w:p w14:paraId="3F7EA03F" w14:textId="630B1F5D" w:rsidR="003D6A18" w:rsidRPr="000001EB" w:rsidRDefault="003D6A18" w:rsidP="005567D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spacing w:val="-4"/>
        </w:rPr>
        <w:t>c.</w:t>
      </w:r>
      <w:r w:rsidRPr="000001EB">
        <w:rPr>
          <w:rFonts w:cs="Times New Roman"/>
          <w:spacing w:val="-4"/>
        </w:rPr>
        <w:tab/>
        <w:t>This congregation is removed from membership in the Evangelical Lutheran Church in America according to the procedures for discipline of the Evangelical Lutheran Church in America or in accordance with provision 9.23. of the constitution and bylaws of the Evangelical Lutheran Church in America.</w:t>
      </w:r>
    </w:p>
    <w:p w14:paraId="77D66C12" w14:textId="62049546" w:rsidR="003D6A18" w:rsidRPr="000001EB" w:rsidRDefault="003D6A18" w:rsidP="005567D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d.</w:t>
      </w:r>
      <w:r w:rsidRPr="000001EB">
        <w:rPr>
          <w:rFonts w:cs="Times New Roman"/>
        </w:rPr>
        <w:tab/>
        <w:t>The</w:t>
      </w:r>
      <w:r w:rsidR="00D1044D">
        <w:rPr>
          <w:rFonts w:cs="Times New Roman"/>
        </w:rPr>
        <w:t xml:space="preserve"> </w:t>
      </w:r>
      <w:r w:rsidRPr="000001EB">
        <w:rPr>
          <w:rFonts w:cs="Times New Roman"/>
          <w:i/>
          <w:iCs/>
          <w:u w:val="single"/>
        </w:rPr>
        <w:t>(insert name of synod)</w:t>
      </w:r>
      <w:r w:rsidR="00D1044D">
        <w:rPr>
          <w:rFonts w:cs="Times New Roman"/>
          <w:i/>
          <w:iCs/>
          <w:u w:val="single"/>
        </w:rPr>
        <w:t xml:space="preserve"> </w:t>
      </w:r>
      <w:r w:rsidRPr="000001EB">
        <w:rPr>
          <w:rFonts w:cs="Times New Roman"/>
        </w:rPr>
        <w:t>takes charge and control of the property of this congregation to hold, manage, and convey the same on behalf of the synod pursuant to †S13.24. of the synod constitution. This congregation shall have the right to appeal the decision to the next Synod Assembly.</w:t>
      </w:r>
    </w:p>
    <w:p w14:paraId="77FCF0E9" w14:textId="07B738D6" w:rsidR="003D6A18" w:rsidRPr="000001EB" w:rsidRDefault="003D6A18" w:rsidP="005567D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e.</w:t>
      </w:r>
      <w:r w:rsidRPr="000001EB">
        <w:rPr>
          <w:rFonts w:cs="Times New Roman"/>
        </w:rPr>
        <w:tab/>
        <w:t>This congregation follows the procedures outlined in *C6.05.</w:t>
      </w:r>
    </w:p>
    <w:p w14:paraId="3DB31CF2" w14:textId="2BBAC764"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*C6.05.</w:t>
      </w:r>
      <w:r w:rsidRPr="000001EB">
        <w:rPr>
          <w:rFonts w:cs="Times New Roman"/>
        </w:rPr>
        <w:tab/>
        <w:t>This congregation may terminate its relationship with the Evangelical Lutheran Church in America by the following procedure:</w:t>
      </w:r>
    </w:p>
    <w:p w14:paraId="1B6A44F6" w14:textId="4E7311A1" w:rsidR="003D6A18" w:rsidRPr="000001EB" w:rsidRDefault="003D6A18" w:rsidP="002B2DA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spacing w:val="-4"/>
        </w:rPr>
        <w:t>a.</w:t>
      </w:r>
      <w:r w:rsidRPr="000001EB">
        <w:rPr>
          <w:rFonts w:cs="Times New Roman"/>
          <w:spacing w:val="-4"/>
        </w:rPr>
        <w:tab/>
      </w:r>
      <w:r w:rsidR="002E6186" w:rsidRPr="000001EB">
        <w:rPr>
          <w:rFonts w:cs="Times New Roman"/>
          <w:spacing w:val="-4"/>
        </w:rPr>
        <w:t>A resolution indicating the intent to terminate its relationship must be adopted at two legally called and conducted special meetings of this congregation by a two-thirds vote of the voting members present at each meeting.</w:t>
      </w:r>
      <w:r w:rsidR="002E6186">
        <w:rPr>
          <w:rFonts w:cs="Times New Roman"/>
          <w:spacing w:val="-4"/>
        </w:rPr>
        <w:t xml:space="preserve"> </w:t>
      </w:r>
      <w:r w:rsidR="002E6186" w:rsidRPr="000001EB">
        <w:rPr>
          <w:rFonts w:cs="Times New Roman"/>
          <w:spacing w:val="-4"/>
        </w:rPr>
        <w:t>The first such meeting may be held no sooner than 30 days after written notice of the meeting is received by the bishop of the synod, during which time this congregation shall consult with the bishop and the bishop’s designees, if any.</w:t>
      </w:r>
      <w:r w:rsidR="002E6186">
        <w:rPr>
          <w:rFonts w:cs="Times New Roman"/>
          <w:spacing w:val="-4"/>
        </w:rPr>
        <w:t xml:space="preserve"> </w:t>
      </w:r>
      <w:r w:rsidR="002E6186" w:rsidRPr="000001EB">
        <w:rPr>
          <w:rFonts w:cs="Times New Roman"/>
          <w:spacing w:val="-4"/>
        </w:rPr>
        <w:t>The times and manner of the consultation shall be determined by the bishop in consultation with the Congregation Council.</w:t>
      </w:r>
      <w:r w:rsidR="002E6186">
        <w:rPr>
          <w:rFonts w:cs="Times New Roman"/>
          <w:spacing w:val="-4"/>
        </w:rPr>
        <w:t xml:space="preserve"> </w:t>
      </w:r>
      <w:r w:rsidR="002E6186" w:rsidRPr="000001EB">
        <w:rPr>
          <w:rFonts w:cs="Times New Roman"/>
          <w:spacing w:val="-4"/>
        </w:rPr>
        <w:t xml:space="preserve">Unless </w:t>
      </w:r>
      <w:r w:rsidR="002E6186">
        <w:rPr>
          <w:rFonts w:cs="Times New Roman"/>
          <w:spacing w:val="-4"/>
        </w:rPr>
        <w:t>the bishop and/or the bishop’s designees</w:t>
      </w:r>
      <w:r w:rsidR="002E6186" w:rsidRPr="000001EB">
        <w:rPr>
          <w:rFonts w:cs="Times New Roman"/>
          <w:spacing w:val="-4"/>
        </w:rPr>
        <w:t xml:space="preserve"> </w:t>
      </w:r>
      <w:r w:rsidR="002E6186">
        <w:rPr>
          <w:rFonts w:cs="Times New Roman"/>
          <w:spacing w:val="-4"/>
        </w:rPr>
        <w:t>are</w:t>
      </w:r>
      <w:r w:rsidR="002E6186" w:rsidRPr="000001EB">
        <w:rPr>
          <w:rFonts w:cs="Times New Roman"/>
          <w:spacing w:val="-4"/>
        </w:rPr>
        <w:t xml:space="preserve"> voting member</w:t>
      </w:r>
      <w:r w:rsidR="002E6186">
        <w:rPr>
          <w:rFonts w:cs="Times New Roman"/>
          <w:spacing w:val="-4"/>
        </w:rPr>
        <w:t>s</w:t>
      </w:r>
      <w:r w:rsidR="002E6186" w:rsidRPr="000001EB">
        <w:rPr>
          <w:rFonts w:cs="Times New Roman"/>
          <w:spacing w:val="-4"/>
        </w:rPr>
        <w:t xml:space="preserve"> of this congregation, </w:t>
      </w:r>
      <w:r w:rsidR="002E6186">
        <w:rPr>
          <w:rFonts w:cs="Times New Roman"/>
          <w:spacing w:val="-4"/>
        </w:rPr>
        <w:t xml:space="preserve">they </w:t>
      </w:r>
      <w:r w:rsidR="002E6186" w:rsidRPr="000001EB">
        <w:rPr>
          <w:rFonts w:cs="Times New Roman"/>
          <w:spacing w:val="-4"/>
        </w:rPr>
        <w:t>shall have voice but not vote at the first meeting.</w:t>
      </w:r>
    </w:p>
    <w:p w14:paraId="56E44B10" w14:textId="24422629" w:rsidR="003D6A18" w:rsidRPr="000001EB" w:rsidRDefault="003D6A18" w:rsidP="002B2DA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b.</w:t>
      </w:r>
      <w:r w:rsidRPr="000001EB">
        <w:rPr>
          <w:rFonts w:cs="Times New Roman"/>
        </w:rPr>
        <w:tab/>
        <w:t>Within 10 days after the resolution has been voted upon at the first meeting, the secretary of this congregation shall submit a copy of the resolution to the bishop, attesting that the special meeting was legally called and conducted and certifying the outcome of the vote, and shall send copies of the resolution and certification to voting members of this congregation.</w:t>
      </w:r>
    </w:p>
    <w:p w14:paraId="0F207969" w14:textId="7580B913" w:rsidR="003D6A18" w:rsidRPr="000001EB" w:rsidRDefault="003D6A18" w:rsidP="002B2DA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spacing w:val="-4"/>
        </w:rPr>
        <w:lastRenderedPageBreak/>
        <w:t>c.</w:t>
      </w:r>
      <w:r w:rsidRPr="000001EB">
        <w:rPr>
          <w:rFonts w:cs="Times New Roman"/>
          <w:spacing w:val="-4"/>
        </w:rPr>
        <w:tab/>
        <w:t>If the resolution was adopted by a two-thirds vote of the voting members present at the first meeting, the</w:t>
      </w:r>
      <w:r w:rsidR="00D1044D">
        <w:rPr>
          <w:rFonts w:cs="Times New Roman"/>
          <w:spacing w:val="-4"/>
        </w:rPr>
        <w:t xml:space="preserve"> </w:t>
      </w:r>
      <w:r w:rsidRPr="000001EB">
        <w:rPr>
          <w:rFonts w:cs="Times New Roman"/>
          <w:spacing w:val="-4"/>
        </w:rPr>
        <w:t>bishop of the synod and this congregation shall continue in consultation, as specified in paragraph a. above, during a period of at least 90 days after receipt by the bishop of the attestation and certification as specified in paragraph b. above.</w:t>
      </w:r>
    </w:p>
    <w:p w14:paraId="6BDE6764" w14:textId="676054B8" w:rsidR="003D6A18" w:rsidRPr="000001EB" w:rsidRDefault="003D6A18" w:rsidP="002B2DA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spacing w:val="-4"/>
        </w:rPr>
        <w:t>d.</w:t>
      </w:r>
      <w:r w:rsidRPr="000001EB">
        <w:rPr>
          <w:rFonts w:cs="Times New Roman"/>
          <w:spacing w:val="-4"/>
        </w:rPr>
        <w:tab/>
      </w:r>
      <w:r w:rsidR="009C423C" w:rsidRPr="000001EB">
        <w:rPr>
          <w:rFonts w:cs="Times New Roman"/>
          <w:spacing w:val="-4"/>
        </w:rPr>
        <w:t>If this congregation, after such consultation, is still considering termination of its relationship with this church, such action may be taken at a legally called and conducted special meeting by a two-thirds vote of the voting members present.</w:t>
      </w:r>
      <w:r w:rsidR="009C423C">
        <w:rPr>
          <w:rFonts w:cs="Times New Roman"/>
          <w:spacing w:val="-4"/>
        </w:rPr>
        <w:t xml:space="preserve"> </w:t>
      </w:r>
      <w:r w:rsidR="009C423C" w:rsidRPr="000001EB">
        <w:rPr>
          <w:rFonts w:cs="Times New Roman"/>
          <w:spacing w:val="-4"/>
        </w:rPr>
        <w:t>Notice of the second meeting shall be sent to all voting members and to the bishop at least 10 days in advance of the meeting.</w:t>
      </w:r>
      <w:r w:rsidR="009C423C">
        <w:rPr>
          <w:rFonts w:cs="Times New Roman"/>
          <w:spacing w:val="-4"/>
        </w:rPr>
        <w:t xml:space="preserve"> </w:t>
      </w:r>
      <w:r w:rsidR="009C423C" w:rsidRPr="000001EB">
        <w:rPr>
          <w:rFonts w:cs="Times New Roman"/>
          <w:spacing w:val="-4"/>
        </w:rPr>
        <w:t xml:space="preserve">Unless </w:t>
      </w:r>
      <w:r w:rsidR="009C423C">
        <w:rPr>
          <w:rFonts w:cs="Times New Roman"/>
          <w:spacing w:val="-4"/>
        </w:rPr>
        <w:t>the bishop and/or the bishop’s designees are</w:t>
      </w:r>
      <w:r w:rsidR="009C423C" w:rsidRPr="000001EB">
        <w:rPr>
          <w:rFonts w:cs="Times New Roman"/>
          <w:spacing w:val="-4"/>
        </w:rPr>
        <w:t xml:space="preserve"> voting member</w:t>
      </w:r>
      <w:r w:rsidR="009C423C">
        <w:rPr>
          <w:rFonts w:cs="Times New Roman"/>
          <w:spacing w:val="-4"/>
        </w:rPr>
        <w:t>s</w:t>
      </w:r>
      <w:r w:rsidR="009C423C" w:rsidRPr="000001EB">
        <w:rPr>
          <w:rFonts w:cs="Times New Roman"/>
          <w:spacing w:val="-4"/>
        </w:rPr>
        <w:t xml:space="preserve"> of this congregation, </w:t>
      </w:r>
      <w:r w:rsidR="009C423C">
        <w:rPr>
          <w:rFonts w:cs="Times New Roman"/>
          <w:spacing w:val="-4"/>
        </w:rPr>
        <w:t xml:space="preserve">they </w:t>
      </w:r>
      <w:r w:rsidR="009C423C" w:rsidRPr="000001EB">
        <w:rPr>
          <w:rFonts w:cs="Times New Roman"/>
          <w:spacing w:val="-4"/>
        </w:rPr>
        <w:t>shall have voice but not vote at the second meeting.</w:t>
      </w:r>
    </w:p>
    <w:p w14:paraId="4E3154A6" w14:textId="34801BE5" w:rsidR="003D6A18" w:rsidRPr="000001EB" w:rsidRDefault="003D6A18" w:rsidP="002B2DA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spacing w:val="-4"/>
        </w:rPr>
        <w:t>e.</w:t>
      </w:r>
      <w:r w:rsidRPr="000001EB">
        <w:rPr>
          <w:rFonts w:cs="Times New Roman"/>
          <w:spacing w:val="-4"/>
        </w:rPr>
        <w:tab/>
        <w:t>Within 10 days after the resolution has been voted upon, the secretary of this congregation shall submit a copy of the resolution to the bishop, attesting that the second special meeting was legally called and conducted and certifying the outcome of the vote, and shall send copies of the resolution and certification to the voting members of the congregation. If the resolution was adopted by a two-thirds vote of the voting members present at the second meeting, the relationship between the congregation and this church shall be terminated subject to Synod Council approval as required by paragraphs f. and g. below.</w:t>
      </w:r>
    </w:p>
    <w:p w14:paraId="55893EBE" w14:textId="6D0C03FF" w:rsidR="003D6A18" w:rsidRPr="000001EB" w:rsidRDefault="003D6A18" w:rsidP="002B2DA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f.</w:t>
      </w:r>
      <w:r w:rsidRPr="000001EB">
        <w:rPr>
          <w:rFonts w:cs="Times New Roman"/>
        </w:rPr>
        <w:tab/>
        <w:t>Unless this notification to the bishop also certifies that this congregation has voted to affiliate with another Lutheran denomination, this congregation shall be deemed an independent or non-Lutheran church, in which case *C7.04. shall apply.</w:t>
      </w:r>
    </w:p>
    <w:p w14:paraId="0D38E215" w14:textId="4469CC9B" w:rsidR="003D6A18" w:rsidRPr="000001EB" w:rsidRDefault="003D6A18" w:rsidP="002B2DA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g.</w:t>
      </w:r>
      <w:r w:rsidRPr="000001EB">
        <w:rPr>
          <w:rFonts w:cs="Times New Roman"/>
        </w:rPr>
        <w:tab/>
        <w:t>This congregation shall abide by these covenants by and among the three expressions of this church:</w:t>
      </w:r>
    </w:p>
    <w:p w14:paraId="5A45F80C" w14:textId="560C48CC" w:rsidR="003D6A18" w:rsidRPr="000001EB" w:rsidRDefault="003D6A18" w:rsidP="002B2DA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spacing w:val="-4"/>
        </w:rPr>
      </w:pPr>
      <w:r w:rsidRPr="000001EB">
        <w:rPr>
          <w:rFonts w:cs="Times New Roman"/>
          <w:spacing w:val="-4"/>
        </w:rPr>
        <w:t>1)</w:t>
      </w:r>
      <w:r w:rsidRPr="000001EB">
        <w:rPr>
          <w:rFonts w:cs="Times New Roman"/>
          <w:spacing w:val="-4"/>
        </w:rPr>
        <w:tab/>
        <w:t>Congregations seeking to terminate their relationship with this church which fail or refuse to comply with each of the foregoing provisions in *C6.05. shall be required to receive Synod Council approval before terminating their membership in this church.</w:t>
      </w:r>
    </w:p>
    <w:p w14:paraId="4949DBF2" w14:textId="36DD64C0" w:rsidR="003D6A18" w:rsidRPr="000001EB" w:rsidRDefault="003D6A18" w:rsidP="002B2DA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spacing w:val="-4"/>
        </w:rPr>
      </w:pPr>
      <w:r w:rsidRPr="000001EB">
        <w:rPr>
          <w:rFonts w:cs="Times New Roman"/>
          <w:spacing w:val="-4"/>
        </w:rPr>
        <w:t>2)</w:t>
      </w:r>
      <w:r w:rsidRPr="000001EB">
        <w:rPr>
          <w:rFonts w:cs="Times New Roman"/>
          <w:spacing w:val="-4"/>
        </w:rPr>
        <w:tab/>
        <w:t>Congregations which had been members of the Lutheran Church in America shall be required, in addition to complying with the foregoing provisions in *C6.05., to receive synod approval before terminating their membership in this church.</w:t>
      </w:r>
    </w:p>
    <w:p w14:paraId="3187A8DC" w14:textId="65AA3F30" w:rsidR="003D6A18" w:rsidRPr="000001EB" w:rsidRDefault="003D6A18" w:rsidP="002B2DA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spacing w:val="-4"/>
        </w:rPr>
      </w:pPr>
      <w:r w:rsidRPr="000001EB">
        <w:rPr>
          <w:rFonts w:cs="Times New Roman"/>
          <w:spacing w:val="-4"/>
        </w:rPr>
        <w:t>3)</w:t>
      </w:r>
      <w:r w:rsidRPr="000001EB">
        <w:rPr>
          <w:rFonts w:cs="Times New Roman"/>
          <w:spacing w:val="-4"/>
        </w:rPr>
        <w:tab/>
        <w:t>Congregations established by the Evangelical Lutheran Church in America shall be required, in addition to complying with the foregoing provisions in *C6.05., to satisfy all financial obligations to this church and receive Synod Council approval before terminating their membership in this church.</w:t>
      </w:r>
    </w:p>
    <w:p w14:paraId="3C65C083" w14:textId="5EE60C65" w:rsidR="003D6A18" w:rsidRPr="000001EB" w:rsidRDefault="003D6A18" w:rsidP="002B2DA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spacing w:val="-4"/>
        </w:rPr>
        <w:t>h.</w:t>
      </w:r>
      <w:r w:rsidRPr="000001EB">
        <w:rPr>
          <w:rFonts w:cs="Times New Roman"/>
          <w:spacing w:val="-4"/>
        </w:rPr>
        <w:tab/>
        <w:t xml:space="preserve">If this congregation fails to achieve the required two-thirds vote of voting members present at this congregation’s first meeting as specified in paragraph a. above or fails to achieve the required two-thirds vote of voting members present at this congregation’s second meeting as specified in paragraph d. above, another attempt to </w:t>
      </w:r>
      <w:r w:rsidRPr="000001EB">
        <w:rPr>
          <w:rFonts w:cs="Times New Roman"/>
          <w:spacing w:val="-4"/>
        </w:rPr>
        <w:lastRenderedPageBreak/>
        <w:t>consider termination of relationship with this church must follow all requirements of *C6.05. and may begin no sooner than six months after the meeting at which the two-thirds vote was not achieved.</w:t>
      </w:r>
    </w:p>
    <w:p w14:paraId="26972B19" w14:textId="3A765DA0"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*C6.06.</w:t>
      </w:r>
      <w:r w:rsidRPr="000001EB">
        <w:rPr>
          <w:rFonts w:cs="Times New Roman"/>
        </w:rPr>
        <w:tab/>
        <w:t>If this congregation considers relocation, it shall confer with the bishop of the synod in which it is territorially located and the appropriate unit of the churchwide organization before any steps are taken leading to such action. The approval of the Synod Council shall be received before any such action is taken.</w:t>
      </w:r>
    </w:p>
    <w:p w14:paraId="105D18D4" w14:textId="69F2A248" w:rsidR="003D6A18" w:rsidRPr="000001EB" w:rsidRDefault="003D6A18" w:rsidP="00FE489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2"/>
        </w:rPr>
      </w:pPr>
      <w:r w:rsidRPr="000001EB">
        <w:rPr>
          <w:rFonts w:cs="Times New Roman"/>
          <w:b/>
          <w:bCs/>
          <w:spacing w:val="-2"/>
        </w:rPr>
        <w:t>*C6.07.</w:t>
      </w:r>
      <w:r w:rsidRPr="000001EB">
        <w:rPr>
          <w:rFonts w:cs="Times New Roman"/>
          <w:spacing w:val="-2"/>
        </w:rPr>
        <w:tab/>
        <w:t>If this congregation considers developing an additional site to be used regularly for worship, it shall confer with the bishop of the synod in which it is territorially located and the appropriate unit of the churchwide organization before any steps are taken leading to such action.</w:t>
      </w:r>
    </w:p>
    <w:p w14:paraId="5E8E4013"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123D088C" w14:textId="77777777" w:rsidR="003D6A18" w:rsidRPr="000001EB" w:rsidRDefault="003D6A18" w:rsidP="00F00724">
      <w:pPr>
        <w:pStyle w:val="Heading2"/>
        <w:rPr>
          <w:rFonts w:cs="Times New Roman"/>
          <w:b w:val="0"/>
          <w:bCs/>
        </w:rPr>
      </w:pPr>
      <w:bookmarkStart w:id="107" w:name="_Toc146186726"/>
      <w:bookmarkStart w:id="108" w:name="_Toc148533832"/>
      <w:bookmarkStart w:id="109" w:name="_Toc195082397"/>
      <w:r w:rsidRPr="000001EB">
        <w:rPr>
          <w:rFonts w:cs="Times New Roman"/>
          <w:bCs/>
        </w:rPr>
        <w:t>Chapter 7.</w:t>
      </w:r>
      <w:bookmarkEnd w:id="107"/>
      <w:bookmarkEnd w:id="108"/>
      <w:bookmarkEnd w:id="109"/>
    </w:p>
    <w:p w14:paraId="4A7DAF10" w14:textId="77777777" w:rsidR="003D6A18" w:rsidRPr="000001EB" w:rsidRDefault="003D6A18" w:rsidP="00F00724">
      <w:pPr>
        <w:pStyle w:val="Heading2"/>
        <w:rPr>
          <w:rFonts w:cs="Times New Roman"/>
          <w:b w:val="0"/>
          <w:bCs/>
          <w:caps/>
        </w:rPr>
      </w:pPr>
      <w:bookmarkStart w:id="110" w:name="_Toc49175989"/>
      <w:bookmarkStart w:id="111" w:name="_Toc56698434"/>
      <w:bookmarkStart w:id="112" w:name="_Toc90298553"/>
      <w:bookmarkStart w:id="113" w:name="_Toc146186727"/>
      <w:bookmarkStart w:id="114" w:name="_Toc148533833"/>
      <w:bookmarkStart w:id="115" w:name="_Toc149919736"/>
      <w:bookmarkStart w:id="116" w:name="_Toc152835366"/>
      <w:bookmarkStart w:id="117" w:name="_Toc195082398"/>
      <w:r w:rsidRPr="000001EB">
        <w:rPr>
          <w:rFonts w:cs="Times New Roman"/>
          <w:bCs/>
          <w:caps/>
        </w:rPr>
        <w:t>PROPERTY OWNERSHIP</w:t>
      </w:r>
      <w:bookmarkEnd w:id="110"/>
      <w:bookmarkEnd w:id="111"/>
      <w:bookmarkEnd w:id="112"/>
      <w:bookmarkEnd w:id="113"/>
      <w:bookmarkEnd w:id="114"/>
      <w:bookmarkEnd w:id="115"/>
      <w:bookmarkEnd w:id="116"/>
      <w:bookmarkEnd w:id="117"/>
    </w:p>
    <w:p w14:paraId="52B1C83C"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caps/>
          <w:sz w:val="12"/>
          <w:szCs w:val="12"/>
        </w:rPr>
      </w:pPr>
    </w:p>
    <w:p w14:paraId="095B9452" w14:textId="3C4E758A" w:rsidR="003D6A18" w:rsidRPr="000001EB" w:rsidRDefault="003D6A18" w:rsidP="002B2DA1">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*C7.01.</w:t>
      </w:r>
      <w:r w:rsidRPr="000001EB">
        <w:rPr>
          <w:rFonts w:cs="Times New Roman"/>
        </w:rPr>
        <w:tab/>
        <w:t>If this congregation ceases to exist, title to undisposed property shall pass to the</w:t>
      </w:r>
      <w:r w:rsidR="00D1044D">
        <w:rPr>
          <w:rFonts w:cs="Times New Roman"/>
        </w:rPr>
        <w:t xml:space="preserve"> </w:t>
      </w:r>
      <w:r w:rsidRPr="000001EB">
        <w:rPr>
          <w:rFonts w:cs="Times New Roman"/>
          <w:i/>
          <w:iCs/>
          <w:u w:val="single"/>
        </w:rPr>
        <w:t xml:space="preserve"> (insert name of synod)</w:t>
      </w:r>
      <w:r w:rsidR="00D1044D">
        <w:rPr>
          <w:rFonts w:cs="Times New Roman"/>
          <w:i/>
          <w:iCs/>
          <w:u w:val="single"/>
        </w:rPr>
        <w:t xml:space="preserve"> </w:t>
      </w:r>
      <w:r w:rsidRPr="000001EB">
        <w:rPr>
          <w:rFonts w:cs="Times New Roman"/>
        </w:rPr>
        <w:t xml:space="preserve"> of the Evangelical Lutheran Church in America.</w:t>
      </w:r>
    </w:p>
    <w:p w14:paraId="1955BE32" w14:textId="290015C9" w:rsidR="003D6A18" w:rsidRPr="000001EB" w:rsidRDefault="003D6A18" w:rsidP="002B2DA1">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*C7.02.</w:t>
      </w:r>
      <w:r w:rsidRPr="000001EB">
        <w:rPr>
          <w:rFonts w:cs="Times New Roman"/>
        </w:rPr>
        <w:tab/>
        <w:t>If this congregation is removed from membership in the Evangelical Lutheran Church in America according to its procedure for discipline or pursuant to 9.23. of the constitution and bylaws of the Evangelical Lutheran Church in America, title to property shall continue to reside in this congregation.</w:t>
      </w:r>
    </w:p>
    <w:p w14:paraId="096E44AE" w14:textId="60F47E1A" w:rsidR="003D6A18" w:rsidRPr="000001EB" w:rsidRDefault="003D6A18" w:rsidP="002B2DA1">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spacing w:val="-4"/>
        </w:rPr>
        <w:t>*C7.03.</w:t>
      </w:r>
      <w:r w:rsidRPr="000001EB">
        <w:rPr>
          <w:rFonts w:cs="Times New Roman"/>
          <w:spacing w:val="-4"/>
        </w:rPr>
        <w:tab/>
        <w:t xml:space="preserve">If the voting members of this congregation present at a legally called and conducted special meeting of this congregation vote to </w:t>
      </w:r>
      <w:r w:rsidR="002457C7" w:rsidRPr="00344866">
        <w:rPr>
          <w:rFonts w:cs="Times New Roman"/>
          <w:spacing w:val="-4"/>
        </w:rPr>
        <w:t>relate</w:t>
      </w:r>
      <w:r w:rsidR="002457C7">
        <w:rPr>
          <w:rFonts w:cs="Times New Roman"/>
          <w:spacing w:val="-4"/>
        </w:rPr>
        <w:t xml:space="preserve"> </w:t>
      </w:r>
      <w:r w:rsidRPr="000001EB">
        <w:rPr>
          <w:rFonts w:cs="Times New Roman"/>
          <w:spacing w:val="-4"/>
        </w:rPr>
        <w:t>to another Lutheran church body, title to property shall continue to reside in this congregation, provided the process for termination of relationship in *C6.05. has been followed.</w:t>
      </w:r>
      <w:r w:rsidR="00D1044D">
        <w:rPr>
          <w:rFonts w:cs="Times New Roman"/>
          <w:spacing w:val="-4"/>
        </w:rPr>
        <w:t xml:space="preserve"> </w:t>
      </w:r>
      <w:r w:rsidRPr="000001EB">
        <w:rPr>
          <w:rFonts w:cs="Times New Roman"/>
          <w:spacing w:val="-4"/>
        </w:rPr>
        <w:t xml:space="preserve">Before this congregation takes action to </w:t>
      </w:r>
      <w:r w:rsidR="009854F6" w:rsidRPr="00344866">
        <w:rPr>
          <w:rFonts w:cs="Times New Roman"/>
          <w:spacing w:val="-4"/>
        </w:rPr>
        <w:t>relate</w:t>
      </w:r>
      <w:r w:rsidR="009854F6">
        <w:rPr>
          <w:rFonts w:cs="Times New Roman"/>
          <w:spacing w:val="-4"/>
        </w:rPr>
        <w:t xml:space="preserve"> </w:t>
      </w:r>
      <w:r w:rsidRPr="000001EB">
        <w:rPr>
          <w:rFonts w:cs="Times New Roman"/>
          <w:spacing w:val="-4"/>
        </w:rPr>
        <w:t>to another Lutheran church body, it shall consult with representatives of the</w:t>
      </w:r>
      <w:r w:rsidR="00D1044D">
        <w:rPr>
          <w:rFonts w:cs="Times New Roman"/>
          <w:spacing w:val="-4"/>
        </w:rPr>
        <w:t xml:space="preserve"> </w:t>
      </w:r>
      <w:r w:rsidRPr="000001EB">
        <w:rPr>
          <w:rFonts w:cs="Times New Roman"/>
          <w:i/>
          <w:iCs/>
          <w:spacing w:val="-4"/>
          <w:u w:val="single"/>
        </w:rPr>
        <w:t xml:space="preserve"> (insert name of synod)</w:t>
      </w:r>
      <w:r w:rsidR="00D1044D">
        <w:rPr>
          <w:rFonts w:cs="Times New Roman"/>
          <w:i/>
          <w:iCs/>
          <w:spacing w:val="-4"/>
          <w:u w:val="single"/>
        </w:rPr>
        <w:t xml:space="preserve"> </w:t>
      </w:r>
      <w:r w:rsidRPr="000001EB">
        <w:rPr>
          <w:rFonts w:cs="Times New Roman"/>
          <w:spacing w:val="-4"/>
        </w:rPr>
        <w:t>.</w:t>
      </w:r>
    </w:p>
    <w:p w14:paraId="664D89BF" w14:textId="454B28AE" w:rsidR="003D6A18" w:rsidRPr="000001EB" w:rsidRDefault="003D6A18" w:rsidP="002B2DA1">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*C7.04.</w:t>
      </w:r>
      <w:r w:rsidRPr="000001EB">
        <w:rPr>
          <w:rFonts w:cs="Times New Roman"/>
        </w:rPr>
        <w:tab/>
      </w:r>
      <w:r w:rsidRPr="000001EB">
        <w:rPr>
          <w:rFonts w:cs="Times New Roman"/>
          <w:spacing w:val="-4"/>
        </w:rPr>
        <w:t>If the voting members of this congregation present at a legally called and conducted special meeting of this congregation vote to become independent or relate to a non-Lutheran church body and have followed the process for termination of relationship in *C6.05., title to property of this congregation shall continue to reside in this congregation only with the consent of the Synod Council. The Synod Council, after consultation with this congregation by the process established by the synod, may give approval to the request to become independent or to relate to a non-Lutheran church body, in which case title shall remain with the majority of this congregation. If the Synod Council fails to give such approval, title shall remain with those members who desire to continue as a congregation of the Evangelical Lutheran Church in America. In neither case does title to this congregation’s property transfer to the synod.</w:t>
      </w:r>
    </w:p>
    <w:p w14:paraId="47AA499D" w14:textId="6F648323" w:rsidR="003D6A18" w:rsidRPr="000001EB" w:rsidRDefault="003D6A18" w:rsidP="002B2DA1">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*C7.05.</w:t>
      </w:r>
      <w:r w:rsidRPr="000001EB">
        <w:rPr>
          <w:rFonts w:cs="Times New Roman"/>
        </w:rPr>
        <w:tab/>
      </w:r>
      <w:r w:rsidRPr="000001EB">
        <w:rPr>
          <w:rFonts w:cs="Times New Roman"/>
          <w:spacing w:val="-4"/>
        </w:rPr>
        <w:t xml:space="preserve">Notwithstanding the provisions of *C7.02. and *C7.03. above, where this congregation has received property from the synod pursuant to a deed or </w:t>
      </w:r>
      <w:r w:rsidRPr="000001EB">
        <w:rPr>
          <w:rFonts w:cs="Times New Roman"/>
          <w:spacing w:val="-4"/>
        </w:rPr>
        <w:lastRenderedPageBreak/>
        <w:t xml:space="preserve">other instrument containing restrictions under provision 9.71.a. of the </w:t>
      </w:r>
      <w:r w:rsidRPr="005B437A">
        <w:rPr>
          <w:rFonts w:cs="Times New Roman"/>
          <w:i/>
          <w:iCs/>
          <w:spacing w:val="-4"/>
        </w:rPr>
        <w:t>Constitution, Bylaws, and Continuing Resolutions of the Evangelical Lutheran Church in America</w:t>
      </w:r>
      <w:r w:rsidRPr="000001EB">
        <w:rPr>
          <w:rFonts w:cs="Times New Roman"/>
          <w:spacing w:val="-4"/>
        </w:rPr>
        <w:t>, this congregation accepts such restrictions and:</w:t>
      </w:r>
    </w:p>
    <w:p w14:paraId="6AD6F515" w14:textId="3BF10699" w:rsidR="003D6A18" w:rsidRPr="000001EB" w:rsidRDefault="003D6A18" w:rsidP="002B2DA1">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a.</w:t>
      </w:r>
      <w:r w:rsidRPr="000001EB">
        <w:rPr>
          <w:rFonts w:cs="Times New Roman"/>
        </w:rPr>
        <w:tab/>
        <w:t>Shall not transfer, encumber, mortgage, or in any way burden or impair any right, title, or interest in the property without prior approval of the Synod Council.</w:t>
      </w:r>
    </w:p>
    <w:p w14:paraId="538519CB" w14:textId="552111EC" w:rsidR="003D6A18" w:rsidRPr="000001EB" w:rsidRDefault="003D6A18" w:rsidP="002B2DA1">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6"/>
        </w:rPr>
      </w:pPr>
      <w:r w:rsidRPr="000001EB">
        <w:rPr>
          <w:rFonts w:cs="Times New Roman"/>
          <w:spacing w:val="-6"/>
        </w:rPr>
        <w:t>b.</w:t>
      </w:r>
      <w:r w:rsidRPr="000001EB">
        <w:rPr>
          <w:rFonts w:cs="Times New Roman"/>
          <w:spacing w:val="-6"/>
        </w:rPr>
        <w:tab/>
        <w:t>Shall—upon written demand by the Synod Council, pursuant to †S13.23. of the constitution of the</w:t>
      </w:r>
      <w:r w:rsidR="00D1044D">
        <w:rPr>
          <w:rFonts w:cs="Times New Roman"/>
          <w:spacing w:val="-6"/>
        </w:rPr>
        <w:t xml:space="preserve"> </w:t>
      </w:r>
      <w:r w:rsidRPr="000001EB">
        <w:rPr>
          <w:rFonts w:cs="Times New Roman"/>
          <w:i/>
          <w:iCs/>
          <w:spacing w:val="-6"/>
          <w:u w:val="single"/>
        </w:rPr>
        <w:t xml:space="preserve"> (insert name of synod)</w:t>
      </w:r>
      <w:r w:rsidR="00D1044D">
        <w:rPr>
          <w:rFonts w:cs="Times New Roman"/>
          <w:i/>
          <w:iCs/>
          <w:spacing w:val="-6"/>
          <w:u w:val="single"/>
        </w:rPr>
        <w:t xml:space="preserve"> </w:t>
      </w:r>
      <w:r w:rsidRPr="000001EB">
        <w:rPr>
          <w:rFonts w:cs="Times New Roman"/>
          <w:spacing w:val="-6"/>
        </w:rPr>
        <w:t>—reconvey and transfer all right, title, and interest in the property to the synod.</w:t>
      </w:r>
    </w:p>
    <w:p w14:paraId="343B61A1"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651D3201" w14:textId="77777777" w:rsidR="003D6A18" w:rsidRPr="000001EB" w:rsidRDefault="003D6A18" w:rsidP="00F00724">
      <w:pPr>
        <w:pStyle w:val="Heading2"/>
        <w:rPr>
          <w:rFonts w:cs="Times New Roman"/>
          <w:b w:val="0"/>
          <w:bCs/>
        </w:rPr>
      </w:pPr>
      <w:bookmarkStart w:id="118" w:name="_Toc146186728"/>
      <w:bookmarkStart w:id="119" w:name="_Toc148533834"/>
      <w:bookmarkStart w:id="120" w:name="_Toc195082399"/>
      <w:r w:rsidRPr="000001EB">
        <w:rPr>
          <w:rFonts w:cs="Times New Roman"/>
          <w:bCs/>
        </w:rPr>
        <w:t>Chapter 8.</w:t>
      </w:r>
      <w:bookmarkEnd w:id="118"/>
      <w:bookmarkEnd w:id="119"/>
      <w:bookmarkEnd w:id="120"/>
    </w:p>
    <w:p w14:paraId="2C144C5F" w14:textId="77777777" w:rsidR="003D6A18" w:rsidRPr="000001EB" w:rsidRDefault="003D6A18" w:rsidP="00F00724">
      <w:pPr>
        <w:pStyle w:val="Heading2"/>
        <w:rPr>
          <w:rFonts w:cs="Times New Roman"/>
          <w:caps/>
        </w:rPr>
      </w:pPr>
      <w:bookmarkStart w:id="121" w:name="_Toc49175991"/>
      <w:bookmarkStart w:id="122" w:name="_Toc56698436"/>
      <w:bookmarkStart w:id="123" w:name="_Toc90298555"/>
      <w:bookmarkStart w:id="124" w:name="_Toc146186729"/>
      <w:bookmarkStart w:id="125" w:name="_Toc148533835"/>
      <w:bookmarkStart w:id="126" w:name="_Toc149919738"/>
      <w:bookmarkStart w:id="127" w:name="_Toc152835368"/>
      <w:bookmarkStart w:id="128" w:name="_Toc195082400"/>
      <w:r w:rsidRPr="000001EB">
        <w:rPr>
          <w:rFonts w:cs="Times New Roman"/>
          <w:bCs/>
          <w:caps/>
        </w:rPr>
        <w:t>MEMBERSHIP</w:t>
      </w:r>
      <w:bookmarkEnd w:id="121"/>
      <w:bookmarkEnd w:id="122"/>
      <w:bookmarkEnd w:id="123"/>
      <w:bookmarkEnd w:id="124"/>
      <w:bookmarkEnd w:id="125"/>
      <w:bookmarkEnd w:id="126"/>
      <w:bookmarkEnd w:id="127"/>
      <w:bookmarkEnd w:id="128"/>
    </w:p>
    <w:p w14:paraId="21C2A398"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caps/>
          <w:sz w:val="12"/>
          <w:szCs w:val="12"/>
        </w:rPr>
      </w:pPr>
    </w:p>
    <w:p w14:paraId="430AB1D8" w14:textId="70B976EE" w:rsidR="003D6A18" w:rsidRPr="000001EB" w:rsidRDefault="003D6A18" w:rsidP="002B2DA1">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*C8.01.</w:t>
      </w:r>
      <w:r w:rsidRPr="000001EB">
        <w:rPr>
          <w:rFonts w:cs="Times New Roman"/>
        </w:rPr>
        <w:tab/>
        <w:t>Members of this congregation shall be those baptized persons on the roll of this congregation at the time that this constitution is adopted and those who are admitted thereafter and who have declared and maintain their membership in accordance with the provisions of this constitution and its bylaws.</w:t>
      </w:r>
    </w:p>
    <w:p w14:paraId="0C558B15" w14:textId="16146D64" w:rsidR="003D6A18" w:rsidRPr="000001EB" w:rsidRDefault="003D6A18" w:rsidP="002B2DA1">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*C8.02.</w:t>
      </w:r>
      <w:r w:rsidRPr="000001EB">
        <w:rPr>
          <w:rFonts w:cs="Times New Roman"/>
        </w:rPr>
        <w:tab/>
        <w:t>Members shall be classified as follows:</w:t>
      </w:r>
    </w:p>
    <w:p w14:paraId="48C54F6A" w14:textId="4CA058FA" w:rsidR="003D6A18" w:rsidRPr="000001EB" w:rsidRDefault="003D6A18" w:rsidP="002B2DA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spacing w:val="-4"/>
        </w:rPr>
        <w:t>a.</w:t>
      </w:r>
      <w:r w:rsidRPr="000001EB">
        <w:rPr>
          <w:rFonts w:cs="Times New Roman"/>
          <w:spacing w:val="-4"/>
        </w:rPr>
        <w:tab/>
      </w:r>
      <w:r w:rsidRPr="000001EB">
        <w:rPr>
          <w:rFonts w:cs="Times New Roman"/>
          <w:b/>
          <w:bCs/>
          <w:i/>
          <w:iCs/>
          <w:spacing w:val="-4"/>
        </w:rPr>
        <w:t>Baptized</w:t>
      </w:r>
      <w:r w:rsidRPr="000001EB">
        <w:rPr>
          <w:rFonts w:cs="Times New Roman"/>
          <w:spacing w:val="-4"/>
        </w:rPr>
        <w:t xml:space="preserve"> members are those persons who have been received by the Sacrament of Holy Baptism in this congregation, or, having been previously baptized in the name of the Triune God, have been received by certificate of transfer from other Lutheran congregations or by affirmation of faith.</w:t>
      </w:r>
    </w:p>
    <w:p w14:paraId="5484647B" w14:textId="64FD0EC9" w:rsidR="003D6A18" w:rsidRPr="000001EB" w:rsidRDefault="003D6A18" w:rsidP="002B2DA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b.</w:t>
      </w:r>
      <w:r w:rsidRPr="000001EB">
        <w:rPr>
          <w:rFonts w:cs="Times New Roman"/>
        </w:rPr>
        <w:tab/>
      </w:r>
      <w:r w:rsidRPr="000001EB">
        <w:rPr>
          <w:rFonts w:cs="Times New Roman"/>
          <w:b/>
          <w:bCs/>
          <w:i/>
          <w:iCs/>
          <w:spacing w:val="-4"/>
        </w:rPr>
        <w:t>Confirmed</w:t>
      </w:r>
      <w:r w:rsidRPr="000001EB">
        <w:rPr>
          <w:rFonts w:cs="Times New Roman"/>
          <w:spacing w:val="-4"/>
        </w:rPr>
        <w:t xml:space="preserve"> members are baptized persons who have been confirmed in this congregation, those who have been received by adult baptism or by transfer as confirmed members from other Lutheran congregations, or baptized persons received by affirmation of faith.</w:t>
      </w:r>
    </w:p>
    <w:p w14:paraId="760FADC1" w14:textId="1196F4F8" w:rsidR="003D6A18" w:rsidRPr="000001EB" w:rsidRDefault="003D6A18" w:rsidP="002B2DA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c.</w:t>
      </w:r>
      <w:r w:rsidRPr="000001EB">
        <w:rPr>
          <w:rFonts w:cs="Times New Roman"/>
        </w:rPr>
        <w:tab/>
      </w:r>
      <w:r w:rsidRPr="000001EB">
        <w:rPr>
          <w:rFonts w:cs="Times New Roman"/>
          <w:b/>
          <w:bCs/>
          <w:i/>
          <w:iCs/>
          <w:spacing w:val="-4"/>
        </w:rPr>
        <w:t>Voting</w:t>
      </w:r>
      <w:r w:rsidRPr="000001EB">
        <w:rPr>
          <w:rFonts w:cs="Times New Roman"/>
          <w:spacing w:val="-4"/>
        </w:rPr>
        <w:t xml:space="preserve"> members are confirmed members. Such confirmed members, during the current or preceding calendar year, shall have communed in this congregation and shall have made a contribution of record to this congregation.</w:t>
      </w:r>
      <w:r w:rsidR="00D1044D">
        <w:rPr>
          <w:rFonts w:cs="Times New Roman"/>
          <w:spacing w:val="-4"/>
        </w:rPr>
        <w:t xml:space="preserve"> </w:t>
      </w:r>
      <w:r w:rsidRPr="000001EB">
        <w:rPr>
          <w:rFonts w:cs="Times New Roman"/>
          <w:spacing w:val="-4"/>
        </w:rPr>
        <w:t>Members of this congregation who have satisfied these basic standards shall have the privilege of voice and vote at every regular and special meeting of this congregation as well as the other rights and privileges ascribed to voting members by the provisions of this constitution and its bylaws. They shall not have voted as a seasonal member of another congregation of this church in the previous two calendar months.</w:t>
      </w:r>
    </w:p>
    <w:p w14:paraId="5289B49B" w14:textId="0C949E15" w:rsidR="003D6A18" w:rsidRPr="000001EB" w:rsidRDefault="003D6A18" w:rsidP="002B2DA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spacing w:val="-4"/>
        </w:rPr>
        <w:t>d.</w:t>
      </w:r>
      <w:r w:rsidRPr="000001EB">
        <w:rPr>
          <w:rFonts w:cs="Times New Roman"/>
          <w:spacing w:val="-4"/>
        </w:rPr>
        <w:tab/>
      </w:r>
      <w:r w:rsidRPr="000001EB">
        <w:rPr>
          <w:rFonts w:cs="Times New Roman"/>
          <w:b/>
          <w:bCs/>
          <w:i/>
          <w:iCs/>
          <w:spacing w:val="-4"/>
        </w:rPr>
        <w:t>Associate</w:t>
      </w:r>
      <w:r w:rsidRPr="000001EB">
        <w:rPr>
          <w:rFonts w:cs="Times New Roman"/>
          <w:spacing w:val="-4"/>
        </w:rPr>
        <w:t xml:space="preserve"> members are persons holding membership in other [ELCA] [Lutheran] [Christian] congregations who wish to retain such membership but desire to participate in the life and mission of this congregation. These individuals have all the privileges and duties of membership except voting rights or other rights and privileges ascribed to voting members by the provisions of this constitution and its bylaws.</w:t>
      </w:r>
    </w:p>
    <w:p w14:paraId="07E282F1" w14:textId="7E5314D7" w:rsidR="003D6A18" w:rsidRPr="000001EB" w:rsidRDefault="003D6A18" w:rsidP="002B2DA1">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2"/>
        </w:rPr>
      </w:pPr>
      <w:r w:rsidRPr="000001EB">
        <w:rPr>
          <w:rFonts w:cs="Times New Roman"/>
        </w:rPr>
        <w:lastRenderedPageBreak/>
        <w:t>e.</w:t>
      </w:r>
      <w:r w:rsidRPr="000001EB">
        <w:rPr>
          <w:rFonts w:cs="Times New Roman"/>
        </w:rPr>
        <w:tab/>
      </w:r>
      <w:r w:rsidRPr="000001EB">
        <w:rPr>
          <w:rFonts w:cs="Times New Roman"/>
          <w:b/>
          <w:bCs/>
          <w:i/>
          <w:iCs/>
          <w:spacing w:val="-2"/>
        </w:rPr>
        <w:t>Seasonal</w:t>
      </w:r>
      <w:r w:rsidRPr="000001EB">
        <w:rPr>
          <w:rFonts w:cs="Times New Roman"/>
          <w:spacing w:val="-2"/>
        </w:rPr>
        <w:t xml:space="preserve"> members are voting members of other congregations of this church who wish to retain such membership but desire to participate in the life and mission of this congregation, including exercising limited voting rights in this congregation.</w:t>
      </w:r>
      <w:r w:rsidR="00D1044D">
        <w:rPr>
          <w:rFonts w:cs="Times New Roman"/>
          <w:spacing w:val="-2"/>
        </w:rPr>
        <w:t xml:space="preserve"> </w:t>
      </w:r>
      <w:r w:rsidRPr="000001EB">
        <w:rPr>
          <w:rFonts w:cs="Times New Roman"/>
          <w:spacing w:val="-2"/>
        </w:rPr>
        <w:t>The Congregation Council may grant seasonal membership to such persons provided that this congregation is a member of a synod where the Synod Council has approved seasonal member voting on its territory.</w:t>
      </w:r>
      <w:r w:rsidR="00D1044D">
        <w:rPr>
          <w:rFonts w:cs="Times New Roman"/>
          <w:spacing w:val="-2"/>
        </w:rPr>
        <w:t xml:space="preserve"> </w:t>
      </w:r>
      <w:r w:rsidRPr="000001EB">
        <w:rPr>
          <w:rFonts w:cs="Times New Roman"/>
          <w:spacing w:val="-2"/>
        </w:rPr>
        <w:t>Such seasonal members shall have all the privileges and duties of voting members except that:</w:t>
      </w:r>
    </w:p>
    <w:p w14:paraId="17C608DB" w14:textId="15177350" w:rsidR="003D6A18" w:rsidRPr="000001EB" w:rsidRDefault="003D6A18" w:rsidP="00B52326">
      <w:pPr>
        <w:tabs>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spacing w:val="-4"/>
        </w:rPr>
      </w:pPr>
      <w:r w:rsidRPr="000001EB">
        <w:rPr>
          <w:rFonts w:cs="Times New Roman"/>
          <w:spacing w:val="-4"/>
        </w:rPr>
        <w:t>1)</w:t>
      </w:r>
      <w:r w:rsidRPr="000001EB">
        <w:rPr>
          <w:rFonts w:cs="Times New Roman"/>
          <w:spacing w:val="-4"/>
        </w:rPr>
        <w:tab/>
        <w:t>they shall not be eligible for elected office in, or for membership on the Congregation Council or on a call committee of, this congregation;</w:t>
      </w:r>
    </w:p>
    <w:p w14:paraId="234E80F8" w14:textId="3D9B79AA" w:rsidR="003D6A18" w:rsidRPr="000001EB" w:rsidRDefault="003D6A18" w:rsidP="00B52326">
      <w:pPr>
        <w:tabs>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2)</w:t>
      </w:r>
      <w:r w:rsidRPr="000001EB">
        <w:rPr>
          <w:rFonts w:cs="Times New Roman"/>
        </w:rPr>
        <w:tab/>
        <w:t>they shall not have the right to vote on any matter concerning or affecting the call or termination of call of any minister of this congregation;</w:t>
      </w:r>
    </w:p>
    <w:p w14:paraId="15B6618B" w14:textId="1B3E5A5A" w:rsidR="003D6A18" w:rsidRPr="000001EB" w:rsidRDefault="003D6A18" w:rsidP="00B52326">
      <w:pPr>
        <w:tabs>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spacing w:val="-4"/>
        </w:rPr>
      </w:pPr>
      <w:r w:rsidRPr="000001EB">
        <w:rPr>
          <w:rFonts w:cs="Times New Roman"/>
          <w:spacing w:val="-4"/>
        </w:rPr>
        <w:t>3)</w:t>
      </w:r>
      <w:r w:rsidRPr="000001EB">
        <w:rPr>
          <w:rFonts w:cs="Times New Roman"/>
          <w:spacing w:val="-4"/>
        </w:rPr>
        <w:tab/>
        <w:t>they shall not have the right to vote on any matter concerning or affecting the affiliation of this congregation with this church;</w:t>
      </w:r>
    </w:p>
    <w:p w14:paraId="10C8D4DC" w14:textId="34CD8693" w:rsidR="003D6A18" w:rsidRPr="000001EB" w:rsidRDefault="003D6A18" w:rsidP="00B52326">
      <w:pPr>
        <w:tabs>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4)</w:t>
      </w:r>
      <w:r w:rsidRPr="000001EB">
        <w:rPr>
          <w:rFonts w:cs="Times New Roman"/>
        </w:rPr>
        <w:tab/>
        <w:t>they shall not be eligible to serve as voting members from this congregation of the Synod Assembly or the Churchwide Assembly;</w:t>
      </w:r>
    </w:p>
    <w:p w14:paraId="039ABAB7" w14:textId="2C67E03C" w:rsidR="003D6A18" w:rsidRPr="000001EB" w:rsidRDefault="003D6A18" w:rsidP="00B52326">
      <w:pPr>
        <w:tabs>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5)</w:t>
      </w:r>
      <w:r w:rsidRPr="000001EB">
        <w:rPr>
          <w:rFonts w:cs="Times New Roman"/>
        </w:rPr>
        <w:tab/>
        <w:t>they shall not, even if otherwise permitted by this congregation, vote by proxy or by absentee ballot; and</w:t>
      </w:r>
    </w:p>
    <w:p w14:paraId="61F9BA32" w14:textId="18029DA4" w:rsidR="003D6A18" w:rsidRPr="000001EB" w:rsidRDefault="003D6A18" w:rsidP="00B52326">
      <w:pPr>
        <w:tabs>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6)</w:t>
      </w:r>
      <w:r w:rsidRPr="000001EB">
        <w:rPr>
          <w:rFonts w:cs="Times New Roman"/>
        </w:rPr>
        <w:tab/>
        <w:t>they shall not, within any two calendar month period, exercise voting rights in this congregation and in the congregation where they remain voting members.</w:t>
      </w:r>
    </w:p>
    <w:p w14:paraId="44690773" w14:textId="37664BC9" w:rsidR="003D6A18" w:rsidRPr="000001EB" w:rsidRDefault="003D6A18" w:rsidP="002B2DA1">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*C8.03.</w:t>
      </w:r>
      <w:r w:rsidRPr="000001EB">
        <w:rPr>
          <w:rFonts w:cs="Times New Roman"/>
        </w:rPr>
        <w:tab/>
        <w:t>All applications for confirmed membership shall be submitted to and shall require the approval of the Congregation Council.</w:t>
      </w:r>
    </w:p>
    <w:p w14:paraId="0C4FA737" w14:textId="6A762221" w:rsidR="003D6A18" w:rsidRPr="000001EB" w:rsidRDefault="003D6A18" w:rsidP="002B2DA1">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*C8.04.</w:t>
      </w:r>
      <w:r w:rsidRPr="000001EB">
        <w:rPr>
          <w:rFonts w:cs="Times New Roman"/>
        </w:rPr>
        <w:tab/>
        <w:t>It shall be the privilege and duty of members of this congregation to:</w:t>
      </w:r>
    </w:p>
    <w:p w14:paraId="66CE93B0" w14:textId="2394BCC9"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spacing w:val="-4"/>
        </w:rPr>
        <w:t>a.</w:t>
      </w:r>
      <w:r w:rsidRPr="000001EB">
        <w:rPr>
          <w:rFonts w:cs="Times New Roman"/>
          <w:spacing w:val="-4"/>
        </w:rPr>
        <w:tab/>
        <w:t>make regular use of the means of grace, both Word and sacraments;</w:t>
      </w:r>
    </w:p>
    <w:p w14:paraId="1E04B54F" w14:textId="185C9099"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b.</w:t>
      </w:r>
      <w:r w:rsidRPr="000001EB">
        <w:rPr>
          <w:rFonts w:cs="Times New Roman"/>
        </w:rPr>
        <w:tab/>
        <w:t>live a Christian life in accordance with the Word of God and the teachings of the Lutheran church; and</w:t>
      </w:r>
    </w:p>
    <w:p w14:paraId="35AC6088" w14:textId="1B4F8C37"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c.</w:t>
      </w:r>
      <w:r w:rsidRPr="000001EB">
        <w:rPr>
          <w:rFonts w:cs="Times New Roman"/>
        </w:rPr>
        <w:tab/>
        <w:t>support the work of this congregation, the synod, and the churchwide organization of the Evangelical Lutheran Church in America through contributions of their time, abilities, and financial support as biblical stewards.</w:t>
      </w:r>
    </w:p>
    <w:p w14:paraId="31000A2A" w14:textId="55C2E9B4" w:rsidR="003D6A18" w:rsidRPr="000001EB" w:rsidRDefault="003D6A18" w:rsidP="002B2DA1">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*C8.05.</w:t>
      </w:r>
      <w:r w:rsidRPr="000001EB">
        <w:rPr>
          <w:rFonts w:cs="Times New Roman"/>
        </w:rPr>
        <w:tab/>
        <w:t>Membership in this congregation shall be terminated by any of the following:</w:t>
      </w:r>
    </w:p>
    <w:p w14:paraId="6992AF0B" w14:textId="7218D68E" w:rsidR="003D6A18" w:rsidRPr="000001EB" w:rsidRDefault="003D6A18" w:rsidP="00B52326">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a.</w:t>
      </w:r>
      <w:r w:rsidRPr="000001EB">
        <w:rPr>
          <w:rFonts w:cs="Times New Roman"/>
        </w:rPr>
        <w:tab/>
        <w:t>death;</w:t>
      </w:r>
    </w:p>
    <w:p w14:paraId="3B522545" w14:textId="3587FE77" w:rsidR="003D6A18" w:rsidRPr="000001EB" w:rsidRDefault="003D6A18" w:rsidP="00B52326">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b.</w:t>
      </w:r>
      <w:r w:rsidRPr="000001EB">
        <w:rPr>
          <w:rFonts w:cs="Times New Roman"/>
        </w:rPr>
        <w:tab/>
        <w:t>resignation;</w:t>
      </w:r>
    </w:p>
    <w:p w14:paraId="596C8D99" w14:textId="3B8A6999" w:rsidR="003D6A18" w:rsidRPr="000001EB" w:rsidRDefault="003D6A18" w:rsidP="00B52326">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c.</w:t>
      </w:r>
      <w:r w:rsidRPr="000001EB">
        <w:rPr>
          <w:rFonts w:cs="Times New Roman"/>
        </w:rPr>
        <w:tab/>
        <w:t>transfer or release;</w:t>
      </w:r>
    </w:p>
    <w:p w14:paraId="34811600" w14:textId="3427C47A" w:rsidR="003D6A18" w:rsidRPr="000001EB" w:rsidRDefault="003D6A18" w:rsidP="00B52326">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spacing w:val="-4"/>
        </w:rPr>
        <w:t>d.</w:t>
      </w:r>
      <w:r w:rsidRPr="000001EB">
        <w:rPr>
          <w:rFonts w:cs="Times New Roman"/>
          <w:spacing w:val="-4"/>
        </w:rPr>
        <w:tab/>
        <w:t>disciplinary action in accordance with Chapter 20 of the constitution and bylaws of the Evangelical Lutheran Church in America; or</w:t>
      </w:r>
    </w:p>
    <w:p w14:paraId="5735DBA9" w14:textId="69763127" w:rsidR="003D6A18" w:rsidRPr="000001EB" w:rsidRDefault="003D6A18" w:rsidP="00B52326">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e.</w:t>
      </w:r>
      <w:r w:rsidRPr="000001EB">
        <w:rPr>
          <w:rFonts w:cs="Times New Roman"/>
        </w:rPr>
        <w:tab/>
        <w:t>removal from the roll due to inactivity in accordance with the provisions of this constitution and its bylaws.</w:t>
      </w:r>
    </w:p>
    <w:p w14:paraId="4838BE2E" w14:textId="77777777" w:rsidR="003D6A18" w:rsidRPr="000001EB" w:rsidRDefault="003D6A18" w:rsidP="00B52326">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rPr>
          <w:rFonts w:cs="Times New Roman"/>
        </w:rPr>
      </w:pPr>
      <w:r w:rsidRPr="000001EB">
        <w:rPr>
          <w:rFonts w:cs="Times New Roman"/>
        </w:rPr>
        <w:lastRenderedPageBreak/>
        <w:t>Such persons who have been removed from the roll of members shall remain persons for whom the Church has a continuing pastoral concern.</w:t>
      </w:r>
    </w:p>
    <w:p w14:paraId="43E4D81B"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3D436524" w14:textId="77777777" w:rsidR="003D6A18" w:rsidRPr="000001EB" w:rsidRDefault="003D6A18" w:rsidP="00F00724">
      <w:pPr>
        <w:pStyle w:val="Heading2"/>
        <w:rPr>
          <w:rFonts w:cs="Times New Roman"/>
          <w:b w:val="0"/>
          <w:bCs/>
        </w:rPr>
      </w:pPr>
      <w:bookmarkStart w:id="129" w:name="_Toc146186730"/>
      <w:bookmarkStart w:id="130" w:name="_Toc148533836"/>
      <w:bookmarkStart w:id="131" w:name="_Toc195082401"/>
      <w:r w:rsidRPr="000001EB">
        <w:rPr>
          <w:rFonts w:cs="Times New Roman"/>
          <w:bCs/>
        </w:rPr>
        <w:t>Chapter 9.</w:t>
      </w:r>
      <w:bookmarkEnd w:id="129"/>
      <w:bookmarkEnd w:id="130"/>
      <w:bookmarkEnd w:id="131"/>
    </w:p>
    <w:p w14:paraId="5D8BEE0B" w14:textId="77777777" w:rsidR="003D6A18" w:rsidRPr="000001EB" w:rsidRDefault="003D6A18" w:rsidP="00F00724">
      <w:pPr>
        <w:pStyle w:val="Heading2"/>
        <w:rPr>
          <w:rFonts w:cs="Times New Roman"/>
          <w:caps/>
        </w:rPr>
      </w:pPr>
      <w:bookmarkStart w:id="132" w:name="_Toc49175993"/>
      <w:bookmarkStart w:id="133" w:name="_Toc56698438"/>
      <w:bookmarkStart w:id="134" w:name="_Toc90298557"/>
      <w:bookmarkStart w:id="135" w:name="_Toc146186731"/>
      <w:bookmarkStart w:id="136" w:name="_Toc148533837"/>
      <w:bookmarkStart w:id="137" w:name="_Toc149919740"/>
      <w:bookmarkStart w:id="138" w:name="_Toc152835370"/>
      <w:bookmarkStart w:id="139" w:name="_Toc195082402"/>
      <w:r w:rsidRPr="000001EB">
        <w:rPr>
          <w:rFonts w:cs="Times New Roman"/>
          <w:bCs/>
          <w:caps/>
        </w:rPr>
        <w:t>ROSTERED MINISTER</w:t>
      </w:r>
      <w:bookmarkEnd w:id="132"/>
      <w:bookmarkEnd w:id="133"/>
      <w:bookmarkEnd w:id="134"/>
      <w:bookmarkEnd w:id="135"/>
      <w:bookmarkEnd w:id="136"/>
      <w:bookmarkEnd w:id="137"/>
      <w:bookmarkEnd w:id="138"/>
      <w:bookmarkEnd w:id="139"/>
    </w:p>
    <w:p w14:paraId="5C37FF46" w14:textId="77777777" w:rsidR="003D6A18" w:rsidRPr="00B52326" w:rsidRDefault="003D6A18" w:rsidP="00B52326">
      <w:pPr>
        <w:rPr>
          <w:sz w:val="12"/>
          <w:szCs w:val="14"/>
        </w:rPr>
      </w:pPr>
    </w:p>
    <w:p w14:paraId="6B49141E" w14:textId="17FEDBDB" w:rsidR="003D6A18" w:rsidRPr="000001EB" w:rsidRDefault="003D6A18" w:rsidP="00B52326">
      <w:pPr>
        <w:ind w:left="1080" w:hanging="1080"/>
      </w:pPr>
      <w:r w:rsidRPr="000001EB">
        <w:rPr>
          <w:b/>
          <w:bCs/>
        </w:rPr>
        <w:t>*C9.01.</w:t>
      </w:r>
      <w:r w:rsidRPr="000001EB">
        <w:tab/>
      </w:r>
      <w:r w:rsidRPr="009C74C0">
        <w:rPr>
          <w:spacing w:val="-4"/>
        </w:rPr>
        <w:t>Authority to call a pastor shall be in this congregation by at least a two-thirds vote of voting members present and voting at a meeting legally called for that purpose. Before a call is issued, the officers, or a committee elected by [this congregation][the Congregation Council] to recommend the call, shall seek the advice and help of the bishop of the synod.</w:t>
      </w:r>
    </w:p>
    <w:p w14:paraId="62408609" w14:textId="7CE7893B" w:rsidR="00CA4719"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*C9.02.</w:t>
      </w:r>
      <w:r w:rsidRPr="000001EB">
        <w:rPr>
          <w:rFonts w:cs="Times New Roman"/>
        </w:rPr>
        <w:tab/>
      </w:r>
      <w:r w:rsidR="00CA4719" w:rsidRPr="00344866">
        <w:rPr>
          <w:rFonts w:cs="Times New Roman"/>
          <w:spacing w:val="-4"/>
        </w:rPr>
        <w:t>This congregation may call as a pastor only</w:t>
      </w:r>
      <w:r w:rsidR="00CA4719">
        <w:rPr>
          <w:rFonts w:cs="Times New Roman"/>
          <w:spacing w:val="-4"/>
        </w:rPr>
        <w:t>:</w:t>
      </w:r>
      <w:r w:rsidRPr="000001EB">
        <w:rPr>
          <w:rFonts w:cs="Times New Roman"/>
          <w:spacing w:val="-4"/>
        </w:rPr>
        <w:t xml:space="preserve"> </w:t>
      </w:r>
    </w:p>
    <w:p w14:paraId="3027F22D" w14:textId="24780592" w:rsidR="00EE112B" w:rsidRDefault="003D6A18" w:rsidP="00CA4719">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spacing w:val="-4"/>
        </w:rPr>
        <w:t>a</w:t>
      </w:r>
      <w:r w:rsidR="00CA4719">
        <w:rPr>
          <w:rFonts w:cs="Times New Roman"/>
          <w:spacing w:val="-4"/>
        </w:rPr>
        <w:t>.</w:t>
      </w:r>
      <w:r w:rsidR="00CA4719">
        <w:rPr>
          <w:rFonts w:cs="Times New Roman"/>
          <w:spacing w:val="-4"/>
        </w:rPr>
        <w:tab/>
        <w:t xml:space="preserve">a </w:t>
      </w:r>
      <w:r w:rsidRPr="000001EB">
        <w:rPr>
          <w:rFonts w:cs="Times New Roman"/>
          <w:spacing w:val="-4"/>
        </w:rPr>
        <w:t>member of the roster of Ministers of Word and Sacrament of the Evangelical Lutheran Church in America</w:t>
      </w:r>
      <w:r w:rsidR="006C6E54">
        <w:rPr>
          <w:rFonts w:cs="Times New Roman"/>
          <w:spacing w:val="-4"/>
        </w:rPr>
        <w:t>; or</w:t>
      </w:r>
    </w:p>
    <w:p w14:paraId="6D95AE1E" w14:textId="0F531723" w:rsidR="003D6A18" w:rsidRPr="000001EB" w:rsidRDefault="00EE112B" w:rsidP="00EE112B">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Pr>
          <w:rFonts w:cs="Times New Roman"/>
          <w:spacing w:val="-4"/>
        </w:rPr>
        <w:t>b.</w:t>
      </w:r>
      <w:r>
        <w:rPr>
          <w:rFonts w:cs="Times New Roman"/>
          <w:spacing w:val="-4"/>
        </w:rPr>
        <w:tab/>
      </w:r>
      <w:r w:rsidR="003D6A18" w:rsidRPr="000001EB">
        <w:rPr>
          <w:rFonts w:cs="Times New Roman"/>
          <w:spacing w:val="-4"/>
        </w:rPr>
        <w:t>a candidate for the roster of Ministers of Word and Sacrament who has been recommended for this congregation by the synod bishop</w:t>
      </w:r>
      <w:r>
        <w:rPr>
          <w:rFonts w:cs="Times New Roman"/>
          <w:spacing w:val="-4"/>
        </w:rPr>
        <w:t>.</w:t>
      </w:r>
      <w:r w:rsidR="003D6A18" w:rsidRPr="000001EB">
        <w:rPr>
          <w:rFonts w:cs="Times New Roman"/>
          <w:spacing w:val="-4"/>
        </w:rPr>
        <w:t xml:space="preserve"> </w:t>
      </w:r>
    </w:p>
    <w:p w14:paraId="2245B268" w14:textId="28AAD8BF"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*C9.03.</w:t>
      </w:r>
      <w:r w:rsidRPr="000001EB">
        <w:rPr>
          <w:rFonts w:cs="Times New Roman"/>
        </w:rPr>
        <w:tab/>
        <w:t>Consistent with the faith and practice of the Evangelical Lutheran Church in America,</w:t>
      </w:r>
    </w:p>
    <w:p w14:paraId="66D9FCD9" w14:textId="2C256168"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a.</w:t>
      </w:r>
      <w:r w:rsidRPr="000001EB">
        <w:rPr>
          <w:rFonts w:cs="Times New Roman"/>
        </w:rPr>
        <w:tab/>
        <w:t>Every minister of Word and Sacrament shall:</w:t>
      </w:r>
    </w:p>
    <w:p w14:paraId="53C5EC18" w14:textId="4B9DEBE2"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1)</w:t>
      </w:r>
      <w:r w:rsidRPr="000001EB">
        <w:rPr>
          <w:rFonts w:cs="Times New Roman"/>
        </w:rPr>
        <w:tab/>
        <w:t>preach the Word;</w:t>
      </w:r>
    </w:p>
    <w:p w14:paraId="6AFF37B2" w14:textId="4328FB36"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2)</w:t>
      </w:r>
      <w:r w:rsidRPr="000001EB">
        <w:rPr>
          <w:rFonts w:cs="Times New Roman"/>
        </w:rPr>
        <w:tab/>
        <w:t>administer the sacraments;</w:t>
      </w:r>
    </w:p>
    <w:p w14:paraId="5C08A5D8" w14:textId="6DC65E2D"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3)</w:t>
      </w:r>
      <w:r w:rsidRPr="000001EB">
        <w:rPr>
          <w:rFonts w:cs="Times New Roman"/>
        </w:rPr>
        <w:tab/>
        <w:t>conduct public worship;</w:t>
      </w:r>
    </w:p>
    <w:p w14:paraId="52CF24D0" w14:textId="5E2E90AF"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4)</w:t>
      </w:r>
      <w:r w:rsidRPr="000001EB">
        <w:rPr>
          <w:rFonts w:cs="Times New Roman"/>
        </w:rPr>
        <w:tab/>
        <w:t>provide pastoral care;</w:t>
      </w:r>
    </w:p>
    <w:p w14:paraId="6FC41521" w14:textId="0E345445"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5)</w:t>
      </w:r>
      <w:r w:rsidRPr="000001EB">
        <w:rPr>
          <w:rFonts w:cs="Times New Roman"/>
        </w:rPr>
        <w:tab/>
        <w:t>seek out and encourage qualified persons to prepare for the ministry of the Gospel;</w:t>
      </w:r>
    </w:p>
    <w:p w14:paraId="506B7D76" w14:textId="115ED9E3"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6)</w:t>
      </w:r>
      <w:r w:rsidRPr="000001EB">
        <w:rPr>
          <w:rFonts w:cs="Times New Roman"/>
        </w:rPr>
        <w:tab/>
        <w:t>impart knowledge of this church and its wider ministry through available channels of effective communication;</w:t>
      </w:r>
    </w:p>
    <w:p w14:paraId="46B8F60D" w14:textId="7CA7688B"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7)</w:t>
      </w:r>
      <w:r w:rsidRPr="000001EB">
        <w:rPr>
          <w:rFonts w:cs="Times New Roman"/>
        </w:rPr>
        <w:tab/>
        <w:t>witness to the Kingdom of God in the community, in the nation, and abroad; and</w:t>
      </w:r>
    </w:p>
    <w:p w14:paraId="40C436ED" w14:textId="22D41284"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8)</w:t>
      </w:r>
      <w:r w:rsidRPr="000001EB">
        <w:rPr>
          <w:rFonts w:cs="Times New Roman"/>
        </w:rPr>
        <w:tab/>
      </w:r>
      <w:r w:rsidR="00126E2E" w:rsidRPr="000001EB">
        <w:rPr>
          <w:rFonts w:cs="Times New Roman"/>
        </w:rPr>
        <w:t>speak publicly to the world in solidarity with the poor and oppressed</w:t>
      </w:r>
      <w:r w:rsidR="004462D2" w:rsidRPr="00344866">
        <w:rPr>
          <w:rFonts w:cs="Times New Roman"/>
        </w:rPr>
        <w:t>,</w:t>
      </w:r>
      <w:r w:rsidR="004462D2" w:rsidRPr="00344866">
        <w:rPr>
          <w:rFonts w:cs="Times New Roman"/>
          <w:szCs w:val="20"/>
        </w:rPr>
        <w:t xml:space="preserve"> proclaiming God’s love for the world</w:t>
      </w:r>
      <w:r w:rsidR="00126E2E" w:rsidRPr="000001EB">
        <w:rPr>
          <w:rFonts w:cs="Times New Roman"/>
        </w:rPr>
        <w:t xml:space="preserve">, </w:t>
      </w:r>
      <w:r w:rsidR="00126E2E">
        <w:rPr>
          <w:rFonts w:cs="Times New Roman"/>
        </w:rPr>
        <w:t>advocating dignity, justice, and equity for all people, working for peace and reconciliation among the nations, caring for the marginalized, and embracing and welcoming racially and ethnically diverse populations</w:t>
      </w:r>
      <w:r w:rsidR="00F704B8" w:rsidRPr="000001EB">
        <w:rPr>
          <w:rFonts w:cs="Times New Roman"/>
        </w:rPr>
        <w:t>.</w:t>
      </w:r>
    </w:p>
    <w:p w14:paraId="427BF2A5" w14:textId="44DD228D"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b.</w:t>
      </w:r>
      <w:r w:rsidRPr="000001EB">
        <w:rPr>
          <w:rFonts w:cs="Times New Roman"/>
        </w:rPr>
        <w:tab/>
      </w:r>
      <w:r w:rsidRPr="000001EB">
        <w:rPr>
          <w:rFonts w:cs="Times New Roman"/>
          <w:spacing w:val="-4"/>
        </w:rPr>
        <w:t>Each pastor with a congregational call shall, within the congregation:</w:t>
      </w:r>
    </w:p>
    <w:p w14:paraId="281887E6" w14:textId="1973A5C8"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1)</w:t>
      </w:r>
      <w:r w:rsidRPr="000001EB">
        <w:rPr>
          <w:rFonts w:cs="Times New Roman"/>
        </w:rPr>
        <w:tab/>
        <w:t>offer instruction, confirm, marry, visit the sick and distressed, and bury the dead;</w:t>
      </w:r>
    </w:p>
    <w:p w14:paraId="502241DE" w14:textId="696E5407"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2)</w:t>
      </w:r>
      <w:r w:rsidRPr="000001EB">
        <w:rPr>
          <w:rFonts w:cs="Times New Roman"/>
        </w:rPr>
        <w:tab/>
        <w:t>relate to all schools and organizations of this congregation;</w:t>
      </w:r>
    </w:p>
    <w:p w14:paraId="4D45CE25" w14:textId="4FA51866"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spacing w:val="-4"/>
        </w:rPr>
      </w:pPr>
      <w:r w:rsidRPr="000001EB">
        <w:rPr>
          <w:rFonts w:cs="Times New Roman"/>
        </w:rPr>
        <w:t>3)</w:t>
      </w:r>
      <w:r w:rsidRPr="000001EB">
        <w:rPr>
          <w:rFonts w:cs="Times New Roman"/>
        </w:rPr>
        <w:tab/>
      </w:r>
      <w:r w:rsidRPr="000001EB">
        <w:rPr>
          <w:rFonts w:cs="Times New Roman"/>
          <w:spacing w:val="-4"/>
        </w:rPr>
        <w:t xml:space="preserve">install regularly elected members of the Congregation Council; </w:t>
      </w:r>
    </w:p>
    <w:p w14:paraId="0A023BE2" w14:textId="4BE1D922"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4)</w:t>
      </w:r>
      <w:r w:rsidRPr="000001EB">
        <w:rPr>
          <w:rFonts w:cs="Times New Roman"/>
        </w:rPr>
        <w:tab/>
        <w:t>with the council, administer discipline;</w:t>
      </w:r>
    </w:p>
    <w:p w14:paraId="12C009CC" w14:textId="4CA2E047"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spacing w:val="-4"/>
        </w:rPr>
      </w:pPr>
      <w:r w:rsidRPr="000001EB">
        <w:rPr>
          <w:rFonts w:cs="Times New Roman"/>
        </w:rPr>
        <w:t>5)</w:t>
      </w:r>
      <w:r w:rsidRPr="000001EB">
        <w:rPr>
          <w:rFonts w:cs="Times New Roman"/>
        </w:rPr>
        <w:tab/>
      </w:r>
      <w:r w:rsidRPr="000001EB">
        <w:rPr>
          <w:rFonts w:cs="Times New Roman"/>
          <w:spacing w:val="-4"/>
        </w:rPr>
        <w:t>endeavor to increase the support given by the congregation to the work of the churchwide organization and of the</w:t>
      </w:r>
      <w:r w:rsidR="00D1044D">
        <w:rPr>
          <w:rFonts w:cs="Times New Roman"/>
          <w:spacing w:val="-4"/>
        </w:rPr>
        <w:t xml:space="preserve"> </w:t>
      </w:r>
      <w:r w:rsidRPr="000001EB">
        <w:rPr>
          <w:rFonts w:cs="Times New Roman"/>
          <w:spacing w:val="-4"/>
          <w:u w:val="single"/>
        </w:rPr>
        <w:t xml:space="preserve"> </w:t>
      </w:r>
      <w:r w:rsidRPr="000001EB">
        <w:rPr>
          <w:rFonts w:cs="Times New Roman"/>
          <w:i/>
          <w:iCs/>
          <w:spacing w:val="-4"/>
          <w:u w:val="single"/>
        </w:rPr>
        <w:t>(insert name of synod)</w:t>
      </w:r>
      <w:r w:rsidR="00D1044D">
        <w:rPr>
          <w:rFonts w:cs="Times New Roman"/>
          <w:spacing w:val="-4"/>
          <w:u w:val="single"/>
        </w:rPr>
        <w:t xml:space="preserve"> </w:t>
      </w:r>
      <w:r w:rsidRPr="000001EB">
        <w:rPr>
          <w:rFonts w:cs="Times New Roman"/>
          <w:spacing w:val="-4"/>
        </w:rPr>
        <w:t>; and</w:t>
      </w:r>
    </w:p>
    <w:p w14:paraId="6C448F87" w14:textId="6269AF1E"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spacing w:val="-4"/>
        </w:rPr>
      </w:pPr>
      <w:r w:rsidRPr="000001EB">
        <w:rPr>
          <w:rFonts w:cs="Times New Roman"/>
        </w:rPr>
        <w:lastRenderedPageBreak/>
        <w:t>6)</w:t>
      </w:r>
      <w:r w:rsidRPr="000001EB">
        <w:rPr>
          <w:rFonts w:cs="Times New Roman"/>
        </w:rPr>
        <w:tab/>
      </w:r>
      <w:r w:rsidRPr="000001EB">
        <w:rPr>
          <w:rFonts w:cs="Times New Roman"/>
          <w:spacing w:val="-4"/>
        </w:rPr>
        <w:t xml:space="preserve">encourage adherence to covenantal relationship with this church as expressed in the </w:t>
      </w:r>
      <w:r w:rsidRPr="000001EB">
        <w:rPr>
          <w:rFonts w:cs="Times New Roman"/>
          <w:i/>
          <w:iCs/>
          <w:spacing w:val="-4"/>
        </w:rPr>
        <w:t>Constitutions, Bylaws, and Continuing Resolutions of the Evangelical Lutheran Church in America</w:t>
      </w:r>
      <w:r w:rsidRPr="000001EB">
        <w:rPr>
          <w:rFonts w:cs="Times New Roman"/>
          <w:spacing w:val="-4"/>
        </w:rPr>
        <w:t>.</w:t>
      </w:r>
    </w:p>
    <w:p w14:paraId="1D4325A2" w14:textId="0B6FFB8D"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*C9.04.</w:t>
      </w:r>
      <w:r w:rsidRPr="000001EB">
        <w:rPr>
          <w:rFonts w:cs="Times New Roman"/>
        </w:rPr>
        <w:tab/>
        <w:t>The specific duties of the pastor, compensation, and other matters pertaining to the service of the pastor shall be included in a letter of call, which shall be attested by the bishop of the synod.</w:t>
      </w:r>
    </w:p>
    <w:p w14:paraId="3407676F" w14:textId="6212080B"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*C9.05.</w:t>
      </w:r>
      <w:r w:rsidRPr="000001EB">
        <w:rPr>
          <w:rFonts w:cs="Times New Roman"/>
        </w:rPr>
        <w:tab/>
      </w:r>
      <w:r w:rsidRPr="000001EB">
        <w:rPr>
          <w:rFonts w:cs="Times New Roman"/>
          <w:spacing w:val="-4"/>
        </w:rPr>
        <w:t>The provisions for termination of the mutual relationship between a minister of Word and Sacrament and this congregation shall be as follows:</w:t>
      </w:r>
    </w:p>
    <w:p w14:paraId="1B17CDEA" w14:textId="3D690A4A"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a.</w:t>
      </w:r>
      <w:r w:rsidRPr="000001EB">
        <w:rPr>
          <w:rFonts w:cs="Times New Roman"/>
        </w:rPr>
        <w:tab/>
        <w:t xml:space="preserve">The call of this congregation, when accepted by a pastor, shall constitute a continuing mutual relationship and commitment, which shall be terminated only by the pastor’s death or, following consultation with the synod bishop, for </w:t>
      </w:r>
      <w:r w:rsidR="0032091D">
        <w:rPr>
          <w:rFonts w:cs="Times New Roman"/>
        </w:rPr>
        <w:t xml:space="preserve">any of </w:t>
      </w:r>
      <w:r w:rsidRPr="000001EB">
        <w:rPr>
          <w:rFonts w:cs="Times New Roman"/>
        </w:rPr>
        <w:t>the following reasons:</w:t>
      </w:r>
    </w:p>
    <w:p w14:paraId="7B435382" w14:textId="634A6937"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1)</w:t>
      </w:r>
      <w:r w:rsidRPr="000001EB">
        <w:rPr>
          <w:rFonts w:cs="Times New Roman"/>
        </w:rPr>
        <w:tab/>
        <w:t>mutual agreement to terminate the call or the completion of a call for a specific term;</w:t>
      </w:r>
    </w:p>
    <w:p w14:paraId="60E7A9B2" w14:textId="25009E90"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2)</w:t>
      </w:r>
      <w:r w:rsidRPr="000001EB">
        <w:rPr>
          <w:rFonts w:cs="Times New Roman"/>
        </w:rPr>
        <w:tab/>
        <w:t>resignation of the pastor, which shall become effective, unless otherwise agreed, no later than 30 days after the date on which it was submitted;</w:t>
      </w:r>
    </w:p>
    <w:p w14:paraId="3265FB17" w14:textId="201ACAA2"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3)</w:t>
      </w:r>
      <w:r w:rsidRPr="000001EB">
        <w:rPr>
          <w:rFonts w:cs="Times New Roman"/>
        </w:rPr>
        <w:tab/>
        <w:t>inability to conduct the pastoral office effectively in this congregation in view of local conditions;</w:t>
      </w:r>
    </w:p>
    <w:p w14:paraId="0D5E6AA4" w14:textId="0E28DD27"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4)</w:t>
      </w:r>
      <w:r w:rsidRPr="000001EB">
        <w:rPr>
          <w:rFonts w:cs="Times New Roman"/>
        </w:rPr>
        <w:tab/>
      </w:r>
      <w:r w:rsidR="009706B0" w:rsidRPr="00C23878">
        <w:rPr>
          <w:rFonts w:eastAsia="Times New Roman" w:cs="Times New Roman"/>
          <w:szCs w:val="20"/>
        </w:rPr>
        <w:t>inability to conduct the pastoral office effectively in view of</w:t>
      </w:r>
      <w:r w:rsidR="009706B0" w:rsidRPr="5F97B359">
        <w:rPr>
          <w:rFonts w:cs="Times New Roman"/>
          <w:szCs w:val="20"/>
        </w:rPr>
        <w:t xml:space="preserve"> disability or incapacity of the pastor</w:t>
      </w:r>
      <w:r w:rsidRPr="000001EB">
        <w:rPr>
          <w:rFonts w:cs="Times New Roman"/>
        </w:rPr>
        <w:t>;</w:t>
      </w:r>
    </w:p>
    <w:p w14:paraId="7A2DBB6A" w14:textId="302E989D"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5)</w:t>
      </w:r>
      <w:r w:rsidRPr="000001EB">
        <w:rPr>
          <w:rFonts w:cs="Times New Roman"/>
        </w:rPr>
        <w:tab/>
        <w:t>suspension of the pastor through discipline for more than three months;</w:t>
      </w:r>
    </w:p>
    <w:p w14:paraId="477BC74C" w14:textId="326278CA"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6)</w:t>
      </w:r>
      <w:r w:rsidRPr="000001EB">
        <w:rPr>
          <w:rFonts w:cs="Times New Roman"/>
        </w:rPr>
        <w:tab/>
        <w:t>resignation or removal of the pastor from the roster of Ministers of Word and Sacrament of this church;</w:t>
      </w:r>
    </w:p>
    <w:p w14:paraId="729976C3" w14:textId="1EE4EF25"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7)</w:t>
      </w:r>
      <w:r w:rsidRPr="000001EB">
        <w:rPr>
          <w:rFonts w:cs="Times New Roman"/>
        </w:rPr>
        <w:tab/>
        <w:t>termination of the relationship between this church and this congregation;</w:t>
      </w:r>
    </w:p>
    <w:p w14:paraId="046E13F9" w14:textId="4FB45689"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8)</w:t>
      </w:r>
      <w:r w:rsidRPr="000001EB">
        <w:rPr>
          <w:rFonts w:cs="Times New Roman"/>
        </w:rPr>
        <w:tab/>
        <w:t>dissolution of this congregation or the termination of a parish arrangement; or</w:t>
      </w:r>
    </w:p>
    <w:p w14:paraId="0E00F820" w14:textId="21A39A13"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9)</w:t>
      </w:r>
      <w:r w:rsidRPr="000001EB">
        <w:rPr>
          <w:rFonts w:cs="Times New Roman"/>
        </w:rPr>
        <w:tab/>
        <w:t>suspension of this congregation through discipline for more than six months.</w:t>
      </w:r>
    </w:p>
    <w:p w14:paraId="563B8DBC" w14:textId="3D9669DC"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b.</w:t>
      </w:r>
      <w:r w:rsidRPr="000001EB">
        <w:rPr>
          <w:rFonts w:cs="Times New Roman"/>
        </w:rPr>
        <w:tab/>
        <w:t>When allegations of disability or incapacity of the pastor under paragraph a.4) above, or ineffective conduct of the pastoral office under paragraph a.3) above, have come to the attention of the bishop of this synod,</w:t>
      </w:r>
    </w:p>
    <w:p w14:paraId="45B94248" w14:textId="43C47F5B"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1)</w:t>
      </w:r>
      <w:r w:rsidRPr="000001EB">
        <w:rPr>
          <w:rFonts w:cs="Times New Roman"/>
        </w:rPr>
        <w:tab/>
      </w:r>
      <w:r w:rsidR="006B6424" w:rsidRPr="000001EB">
        <w:rPr>
          <w:rFonts w:cs="Times New Roman"/>
        </w:rPr>
        <w:t>the bishop</w:t>
      </w:r>
      <w:r w:rsidR="006B6424">
        <w:rPr>
          <w:rFonts w:cs="Times New Roman"/>
        </w:rPr>
        <w:t>,</w:t>
      </w:r>
      <w:r w:rsidR="006B6424" w:rsidRPr="000001EB">
        <w:rPr>
          <w:rFonts w:cs="Times New Roman"/>
        </w:rPr>
        <w:t xml:space="preserve"> </w:t>
      </w:r>
      <w:r w:rsidR="006B6424">
        <w:rPr>
          <w:rFonts w:cs="Times New Roman"/>
        </w:rPr>
        <w:t xml:space="preserve">who has </w:t>
      </w:r>
      <w:r w:rsidR="006B6424" w:rsidRPr="000001EB">
        <w:rPr>
          <w:rFonts w:cs="Times New Roman"/>
        </w:rPr>
        <w:t>sole discretion</w:t>
      </w:r>
      <w:r w:rsidR="006B6424">
        <w:rPr>
          <w:rFonts w:cs="Times New Roman"/>
        </w:rPr>
        <w:t>,</w:t>
      </w:r>
      <w:r w:rsidR="006B6424" w:rsidRPr="000001EB">
        <w:rPr>
          <w:rFonts w:cs="Times New Roman"/>
        </w:rPr>
        <w:t xml:space="preserve"> may investigate such conditions personally together with a committee of two rostered ministers and one layperson, or</w:t>
      </w:r>
    </w:p>
    <w:p w14:paraId="6F30ADF4" w14:textId="1269AABF"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spacing w:val="-2"/>
        </w:rPr>
      </w:pPr>
      <w:r w:rsidRPr="000001EB">
        <w:rPr>
          <w:rFonts w:cs="Times New Roman"/>
        </w:rPr>
        <w:t>2)</w:t>
      </w:r>
      <w:r w:rsidRPr="000001EB">
        <w:rPr>
          <w:rFonts w:cs="Times New Roman"/>
        </w:rPr>
        <w:tab/>
      </w:r>
      <w:r w:rsidRPr="000001EB">
        <w:rPr>
          <w:rFonts w:cs="Times New Roman"/>
          <w:spacing w:val="-2"/>
        </w:rPr>
        <w:t>when such allegations have been brought to the synod’s attention by an official recital of allegations by the Congregation Council or by a petition signed by at least one-third of the voting members of this congregation, the bishop personally shall investigate such conditions together with a committee of two rostered ministers and one layperson.</w:t>
      </w:r>
    </w:p>
    <w:p w14:paraId="398E55C3" w14:textId="7A4DEE97"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lastRenderedPageBreak/>
        <w:t>c.</w:t>
      </w:r>
      <w:r w:rsidRPr="000001EB">
        <w:rPr>
          <w:rFonts w:cs="Times New Roman"/>
        </w:rPr>
        <w:tab/>
      </w:r>
      <w:r w:rsidR="008757B2" w:rsidRPr="00C23878">
        <w:rPr>
          <w:rFonts w:cs="Times New Roman"/>
          <w:spacing w:val="-6"/>
          <w:szCs w:val="20"/>
        </w:rPr>
        <w:t xml:space="preserve">In case of alleged disability or incapacity under paragraph a.4) above, the bishop’s committee shall obtain and document competent medical opinion concerning the pastor’s condition. When a disability or incapacity is evident to the committee, the bishop of this synod may declare the pastorate vacant. When the pastorate is declared vacant, the Synod Council shall list the pastor on the roster of Ministers of Word and Sacrament with disability status. Upon </w:t>
      </w:r>
      <w:r w:rsidR="008757B2">
        <w:rPr>
          <w:rFonts w:cs="Times New Roman"/>
          <w:spacing w:val="-6"/>
          <w:szCs w:val="20"/>
        </w:rPr>
        <w:t xml:space="preserve">resumption </w:t>
      </w:r>
      <w:r w:rsidR="008757B2" w:rsidRPr="00C23878">
        <w:rPr>
          <w:rFonts w:cs="Times New Roman"/>
          <w:spacing w:val="-6"/>
          <w:szCs w:val="20"/>
        </w:rPr>
        <w:t xml:space="preserve">of the </w:t>
      </w:r>
      <w:r w:rsidR="008757B2" w:rsidRPr="00C23878">
        <w:rPr>
          <w:rFonts w:eastAsia="Times New Roman" w:cs="Times New Roman"/>
          <w:spacing w:val="-6"/>
          <w:szCs w:val="20"/>
        </w:rPr>
        <w:t>ability to conduct the office effectively</w:t>
      </w:r>
      <w:r w:rsidR="00292D94">
        <w:rPr>
          <w:rFonts w:eastAsia="Times New Roman" w:cs="Times New Roman"/>
          <w:spacing w:val="-6"/>
          <w:szCs w:val="20"/>
        </w:rPr>
        <w:t>,</w:t>
      </w:r>
      <w:r w:rsidR="008757B2" w:rsidRPr="00C23878">
        <w:rPr>
          <w:rFonts w:cs="Times New Roman"/>
          <w:spacing w:val="-6"/>
          <w:szCs w:val="20"/>
        </w:rPr>
        <w:t xml:space="preserve"> the bishop shall take steps to enable the pastor to resume the ministry, either in the congregation last served or in another appropriate call.</w:t>
      </w:r>
    </w:p>
    <w:p w14:paraId="247CF7E0" w14:textId="7EBCCC1A"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d.</w:t>
      </w:r>
      <w:r w:rsidRPr="000001EB">
        <w:rPr>
          <w:rFonts w:cs="Times New Roman"/>
        </w:rPr>
        <w:tab/>
      </w:r>
      <w:r w:rsidRPr="000001EB">
        <w:rPr>
          <w:rFonts w:cs="Times New Roman"/>
          <w:spacing w:val="-4"/>
        </w:rPr>
        <w:t>In the case of alleged local difficulties that imperil the effective functioning of this congregation under paragraph a.3) above, the bishop’s committee shall endeavor to hear from all concerned persons, after which the bishop together with the committee shall present their recommendations first to the pastor and then to this congregation. The recommendations of the bishop’s committee must address whether the pastor’s call should come to an end and, if so, may suggest appropriate severance arrangements.</w:t>
      </w:r>
      <w:r w:rsidR="00D1044D">
        <w:rPr>
          <w:rFonts w:cs="Times New Roman"/>
          <w:spacing w:val="-4"/>
        </w:rPr>
        <w:t xml:space="preserve"> </w:t>
      </w:r>
      <w:r w:rsidRPr="000001EB">
        <w:rPr>
          <w:rFonts w:cs="Times New Roman"/>
          <w:spacing w:val="-4"/>
        </w:rPr>
        <w:t>The committee may also propose other actions that should be undertaken by this congregation and by the pastor, if appropriate.</w:t>
      </w:r>
      <w:r w:rsidR="00D1044D">
        <w:rPr>
          <w:rFonts w:cs="Times New Roman"/>
          <w:spacing w:val="-4"/>
        </w:rPr>
        <w:t xml:space="preserve"> </w:t>
      </w:r>
      <w:r w:rsidRPr="000001EB">
        <w:rPr>
          <w:rFonts w:cs="Times New Roman"/>
          <w:spacing w:val="-4"/>
        </w:rPr>
        <w:t>If the pastor and congregation agree to carry out such recommendations, no further action need be taken by the synod.</w:t>
      </w:r>
    </w:p>
    <w:p w14:paraId="693E24A3" w14:textId="41CF804B"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e.</w:t>
      </w:r>
      <w:r w:rsidRPr="000001EB">
        <w:rPr>
          <w:rFonts w:cs="Times New Roman"/>
        </w:rPr>
        <w:tab/>
      </w:r>
      <w:r w:rsidRPr="000001EB">
        <w:rPr>
          <w:rFonts w:cs="Times New Roman"/>
          <w:spacing w:val="-4"/>
        </w:rPr>
        <w:t>If either party fails to assent to the recommendations of the bishop’s committee concerning the pastor’s call, this congregation may dismiss the pastor only at a legally called meeting after consultation with the bishop, either (a) by a two-thirds vote of the voting members present and voting where the bishop and the committee did not recommend termination of the call, or (b) by a majority vote of the voting members present and voting where the bishop and the committee recommended termination of the call.</w:t>
      </w:r>
    </w:p>
    <w:p w14:paraId="1010805F" w14:textId="165D4138"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f.</w:t>
      </w:r>
      <w:r w:rsidRPr="000001EB">
        <w:rPr>
          <w:rFonts w:cs="Times New Roman"/>
        </w:rPr>
        <w:tab/>
      </w:r>
      <w:r w:rsidRPr="000001EB">
        <w:rPr>
          <w:rFonts w:cs="Times New Roman"/>
          <w:spacing w:val="-4"/>
        </w:rPr>
        <w:t>If, in the course of proceedings described in paragraph c. or paragraph d. above, the bishop’s committee concludes that there may be grounds for discipline, the committee shall make recommendations concerning disciplinary action in accordance with the provisions of this church’s constitution, bylaws, and continuing resolutions.</w:t>
      </w:r>
    </w:p>
    <w:p w14:paraId="6419795A" w14:textId="6C601B07"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*C9.06.</w:t>
      </w:r>
      <w:r w:rsidRPr="000001EB">
        <w:rPr>
          <w:rFonts w:cs="Times New Roman"/>
        </w:rPr>
        <w:tab/>
        <w:t xml:space="preserve">At a time of pastoral vacancy, an interim pastor </w:t>
      </w:r>
      <w:r w:rsidR="00055A95">
        <w:rPr>
          <w:rFonts w:cs="Times New Roman"/>
        </w:rPr>
        <w:t>may</w:t>
      </w:r>
      <w:r w:rsidRPr="000001EB">
        <w:rPr>
          <w:rFonts w:cs="Times New Roman"/>
        </w:rPr>
        <w:t xml:space="preserve"> be appointed by the bishop of the synod with the consent of this congregation or the Congregation Council.</w:t>
      </w:r>
    </w:p>
    <w:p w14:paraId="40515E6B" w14:textId="7C2C7A2C"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*C9.07.</w:t>
      </w:r>
      <w:r w:rsidRPr="000001EB">
        <w:rPr>
          <w:rFonts w:cs="Times New Roman"/>
        </w:rPr>
        <w:tab/>
      </w:r>
      <w:r w:rsidRPr="000001EB">
        <w:rPr>
          <w:rFonts w:cs="Times New Roman"/>
          <w:spacing w:val="-4"/>
        </w:rPr>
        <w:t>During the period of service, an interim pastor shall have the rights and duties in this congregation of a regularly called pastor and may delegate the same in part to a supply pastor with the consent of the bishop of the synod and this congregation or Congregation Council. The interim pastor and any rostered minister providing assistance shall refrain from exerting influence in the selection of a pastor.</w:t>
      </w:r>
      <w:r w:rsidR="00D1044D">
        <w:rPr>
          <w:rFonts w:cs="Times New Roman"/>
          <w:spacing w:val="-4"/>
        </w:rPr>
        <w:t xml:space="preserve"> </w:t>
      </w:r>
      <w:r w:rsidRPr="000001EB">
        <w:rPr>
          <w:rFonts w:cs="Times New Roman"/>
          <w:spacing w:val="-4"/>
        </w:rPr>
        <w:t>Unless previously agreed upon by the Synod Council, an interim pastor is not available for a regular call to the congregation served.</w:t>
      </w:r>
    </w:p>
    <w:p w14:paraId="0C9FF7DB" w14:textId="5157D907"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lastRenderedPageBreak/>
        <w:t>*C9.08.</w:t>
      </w:r>
      <w:r w:rsidRPr="000001EB">
        <w:rPr>
          <w:rFonts w:cs="Times New Roman"/>
        </w:rPr>
        <w:tab/>
      </w:r>
      <w:r w:rsidRPr="000001EB">
        <w:rPr>
          <w:rFonts w:cs="Times New Roman"/>
          <w:spacing w:val="-4"/>
        </w:rPr>
        <w:t>This congregation shall make satisfactory settlement of all financial obligations to a former pastor before calling a successor. A pastor shall make satisfactory settlement of all financial obligations to this congregation before beginning service in a call to another congregation or employment in another ministry setting.</w:t>
      </w:r>
    </w:p>
    <w:p w14:paraId="6FF43CE2" w14:textId="322DC2E0"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*C9.09.</w:t>
      </w:r>
      <w:r w:rsidRPr="000001EB">
        <w:rPr>
          <w:rFonts w:cs="Times New Roman"/>
        </w:rPr>
        <w:tab/>
        <w:t>When a pastor is called to serve in company with another pastor or pastors, the privileges and responsibilities of each pastor shall be specified in documents to accompany the call and to be drafted in consultation involving the pastors, the Congregation Council, and the bishop of the synod. As occasion requires, the documents may be revised through a similar consultation.</w:t>
      </w:r>
    </w:p>
    <w:p w14:paraId="07D0B060" w14:textId="2099E358"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*C9.11.</w:t>
      </w:r>
      <w:r w:rsidRPr="000001EB">
        <w:rPr>
          <w:rFonts w:cs="Times New Roman"/>
        </w:rPr>
        <w:tab/>
      </w:r>
      <w:r w:rsidRPr="000001EB">
        <w:rPr>
          <w:rFonts w:cs="Times New Roman"/>
          <w:spacing w:val="-4"/>
        </w:rPr>
        <w:t>With the approval of the bishop of the synod, this congregation may depart from *C9.05.a. and call a pastor for a specific term. Details of such calls shall be in writing setting forth the purpose and conditions involved. Prior to the completion of a term, the bishop or a designated representative of the bishop shall meet with the pastor and representatives of this congregation for a review of the call. Such a call may also be terminated before its expiration in accordance with the provisions of *C9.05.a.</w:t>
      </w:r>
    </w:p>
    <w:p w14:paraId="6C0B1988" w14:textId="2C80C78C"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*C9.12.</w:t>
      </w:r>
      <w:r w:rsidRPr="000001EB">
        <w:rPr>
          <w:rFonts w:cs="Times New Roman"/>
        </w:rPr>
        <w:tab/>
        <w:t>The pastor of this congregation:</w:t>
      </w:r>
    </w:p>
    <w:p w14:paraId="00DF5B44" w14:textId="382CC80F"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a.</w:t>
      </w:r>
      <w:r w:rsidRPr="000001EB">
        <w:rPr>
          <w:rFonts w:cs="Times New Roman"/>
        </w:rPr>
        <w:tab/>
      </w:r>
      <w:r w:rsidRPr="000001EB">
        <w:rPr>
          <w:rFonts w:cs="Times New Roman"/>
          <w:spacing w:val="-4"/>
        </w:rPr>
        <w:t>shall keep accurate records of all baptisms, confirmations, marriages, burials, communicants, members received, members dismissed, or members excluded from this congregation;</w:t>
      </w:r>
    </w:p>
    <w:p w14:paraId="13BCDFB3" w14:textId="782D6666"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b.</w:t>
      </w:r>
      <w:r w:rsidRPr="000001EB">
        <w:rPr>
          <w:rFonts w:cs="Times New Roman"/>
        </w:rPr>
        <w:tab/>
      </w:r>
      <w:r w:rsidRPr="000001EB">
        <w:rPr>
          <w:rFonts w:cs="Times New Roman"/>
          <w:spacing w:val="-4"/>
        </w:rPr>
        <w:t>shall submit a summary of such statistics annually to the synod; and</w:t>
      </w:r>
    </w:p>
    <w:p w14:paraId="4FDE9F02" w14:textId="3A384AD7"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c.</w:t>
      </w:r>
      <w:r w:rsidRPr="000001EB">
        <w:rPr>
          <w:rFonts w:cs="Times New Roman"/>
        </w:rPr>
        <w:tab/>
      </w:r>
      <w:r w:rsidRPr="000001EB">
        <w:rPr>
          <w:rFonts w:cs="Times New Roman"/>
          <w:spacing w:val="-4"/>
        </w:rPr>
        <w:t>shall become a member of this congregation upon receipt and acceptance of the letter of call. In a parish of multiple congregations, the pastor shall hold membership in one of the congregations.</w:t>
      </w:r>
    </w:p>
    <w:p w14:paraId="2A86F1EC" w14:textId="1C9BEBD1"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*C9.13.</w:t>
      </w:r>
      <w:r w:rsidRPr="000001EB">
        <w:rPr>
          <w:rFonts w:cs="Times New Roman"/>
        </w:rPr>
        <w:tab/>
        <w:t>The pastor(s) shall submit a report of ministry to the bishop of the synod at least 90 days prior to each regular meeting of the Synod Assembly.</w:t>
      </w:r>
    </w:p>
    <w:p w14:paraId="15FBB2F8" w14:textId="24B27AA8"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*C9.14.</w:t>
      </w:r>
      <w:r w:rsidRPr="000001EB">
        <w:rPr>
          <w:rFonts w:cs="Times New Roman"/>
        </w:rPr>
        <w:tab/>
      </w:r>
      <w:r w:rsidR="004279AC" w:rsidRPr="000001EB">
        <w:rPr>
          <w:rFonts w:cs="Times New Roman"/>
          <w:spacing w:val="-4"/>
        </w:rPr>
        <w:t>The records of this congregation shall be maintained by the pastor and shall remain the property of this congregation.</w:t>
      </w:r>
      <w:r w:rsidR="004279AC">
        <w:rPr>
          <w:rFonts w:cs="Times New Roman"/>
          <w:spacing w:val="-4"/>
        </w:rPr>
        <w:t xml:space="preserve"> </w:t>
      </w:r>
      <w:r w:rsidR="004279AC" w:rsidRPr="000001EB">
        <w:rPr>
          <w:rFonts w:cs="Times New Roman"/>
          <w:spacing w:val="-4"/>
        </w:rPr>
        <w:t>The secretary of this congregation shall attest in writing to the bishop of this synod that such records have been placed in</w:t>
      </w:r>
      <w:r w:rsidR="004279AC">
        <w:rPr>
          <w:rFonts w:cs="Times New Roman"/>
          <w:spacing w:val="-4"/>
        </w:rPr>
        <w:t xml:space="preserve"> the secretary’s </w:t>
      </w:r>
      <w:r w:rsidR="004279AC" w:rsidRPr="000001EB">
        <w:rPr>
          <w:rFonts w:cs="Times New Roman"/>
          <w:spacing w:val="-4"/>
        </w:rPr>
        <w:t>hands in good order by a departing pastor before the installation of that pastor in another call or approval of a request for change in roster status.</w:t>
      </w:r>
    </w:p>
    <w:p w14:paraId="740D8B77" w14:textId="6951FA63" w:rsidR="003D6A18" w:rsidRPr="000001EB" w:rsidRDefault="00974D83"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Pr>
          <w:rFonts w:cs="Times New Roman"/>
          <w:b/>
          <w:bCs/>
        </w:rPr>
        <w:t>*</w:t>
      </w:r>
      <w:r w:rsidR="003D6A18" w:rsidRPr="000001EB">
        <w:rPr>
          <w:rFonts w:cs="Times New Roman"/>
          <w:b/>
          <w:bCs/>
        </w:rPr>
        <w:t>C9.15.</w:t>
      </w:r>
      <w:r w:rsidR="003D6A18" w:rsidRPr="000001EB">
        <w:rPr>
          <w:rFonts w:cs="Times New Roman"/>
        </w:rPr>
        <w:tab/>
      </w:r>
      <w:r w:rsidR="003D6A18" w:rsidRPr="000001EB">
        <w:rPr>
          <w:rFonts w:cs="Times New Roman"/>
          <w:spacing w:val="-4"/>
        </w:rPr>
        <w:t>Under special circumstances, subject to the approval of the synod bishop and the concurrence of this congregation, a minister of Word and Sacrament of a church body with which the Evangelical Lutheran Church in America officially has established a relationship of full communion may serve temporarily as pastor of this congregation under a contract between this congregation and the pastor in a form proposed by the synod bishop and approved by this congregation.</w:t>
      </w:r>
    </w:p>
    <w:p w14:paraId="46AC36FC" w14:textId="358F4646"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*C9.21.</w:t>
      </w:r>
      <w:r w:rsidRPr="000001EB">
        <w:rPr>
          <w:rFonts w:cs="Times New Roman"/>
        </w:rPr>
        <w:tab/>
      </w:r>
      <w:r w:rsidRPr="000001EB">
        <w:rPr>
          <w:rFonts w:cs="Times New Roman"/>
          <w:spacing w:val="-4"/>
        </w:rPr>
        <w:t xml:space="preserve">Authority to call a deacon shall be in this congregation by at least a two-thirds vote of voting members present and voting at a meeting legally called for that purpose. Before a call is issued, the officers, or a committee </w:t>
      </w:r>
      <w:r w:rsidRPr="000001EB">
        <w:rPr>
          <w:rFonts w:cs="Times New Roman"/>
          <w:spacing w:val="-4"/>
        </w:rPr>
        <w:lastRenderedPageBreak/>
        <w:t>elected by [this congregation][the Congregation Council] to recommend the call, shall seek the advice and help of the bishop of the synod.</w:t>
      </w:r>
    </w:p>
    <w:p w14:paraId="4FFD83ED" w14:textId="77777777" w:rsidR="00C826D4"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*C9.22.</w:t>
      </w:r>
      <w:r w:rsidRPr="000001EB">
        <w:rPr>
          <w:rFonts w:cs="Times New Roman"/>
        </w:rPr>
        <w:tab/>
      </w:r>
      <w:r w:rsidR="004E7AF6">
        <w:rPr>
          <w:rFonts w:cs="Times New Roman"/>
          <w:spacing w:val="-4"/>
        </w:rPr>
        <w:t>This congregation may call as a deacon only</w:t>
      </w:r>
      <w:r w:rsidR="00C826D4">
        <w:rPr>
          <w:rFonts w:cs="Times New Roman"/>
          <w:spacing w:val="-4"/>
        </w:rPr>
        <w:t>:</w:t>
      </w:r>
    </w:p>
    <w:p w14:paraId="44EC7D82" w14:textId="6323E7E6" w:rsidR="00C826D4" w:rsidRDefault="00C826D4" w:rsidP="00C826D4">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C826D4">
        <w:rPr>
          <w:rFonts w:cs="Times New Roman"/>
        </w:rPr>
        <w:t>a.</w:t>
      </w:r>
      <w:r>
        <w:rPr>
          <w:rFonts w:cs="Times New Roman"/>
          <w:spacing w:val="-4"/>
        </w:rPr>
        <w:tab/>
      </w:r>
      <w:r w:rsidR="003D6A18" w:rsidRPr="000001EB">
        <w:rPr>
          <w:rFonts w:cs="Times New Roman"/>
          <w:spacing w:val="-4"/>
        </w:rPr>
        <w:t>a member of the roster of Ministers of Word and Service of the Evangelical Lutheran Church in America</w:t>
      </w:r>
      <w:r>
        <w:rPr>
          <w:rFonts w:cs="Times New Roman"/>
          <w:spacing w:val="-4"/>
        </w:rPr>
        <w:t>;</w:t>
      </w:r>
      <w:r w:rsidR="003D6A18" w:rsidRPr="000001EB">
        <w:rPr>
          <w:rFonts w:cs="Times New Roman"/>
          <w:spacing w:val="-4"/>
        </w:rPr>
        <w:t xml:space="preserve"> or </w:t>
      </w:r>
    </w:p>
    <w:p w14:paraId="57C64AF8" w14:textId="52500F12" w:rsidR="003D6A18" w:rsidRPr="000001EB" w:rsidRDefault="00C826D4" w:rsidP="00C826D4">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Pr>
          <w:rFonts w:cs="Times New Roman"/>
          <w:spacing w:val="-4"/>
        </w:rPr>
        <w:t>b.</w:t>
      </w:r>
      <w:r>
        <w:rPr>
          <w:rFonts w:cs="Times New Roman"/>
          <w:spacing w:val="-4"/>
        </w:rPr>
        <w:tab/>
      </w:r>
      <w:r w:rsidR="003D6A18" w:rsidRPr="000001EB">
        <w:rPr>
          <w:rFonts w:cs="Times New Roman"/>
          <w:spacing w:val="-4"/>
        </w:rPr>
        <w:t>a candidate for the roster of Ministers of Word and Service who has been recommended for this congregation by the synod bishop.</w:t>
      </w:r>
    </w:p>
    <w:p w14:paraId="6D36FBBC" w14:textId="755D541E"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*C9.23.</w:t>
      </w:r>
      <w:r w:rsidRPr="000001EB">
        <w:rPr>
          <w:rFonts w:cs="Times New Roman"/>
        </w:rPr>
        <w:tab/>
        <w:t>Consistent with the faith and practice of the Evangelical Lutheran Church in America, every minister of Word and Service shall:</w:t>
      </w:r>
    </w:p>
    <w:p w14:paraId="71644DDC" w14:textId="63F29C76"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a.</w:t>
      </w:r>
      <w:r w:rsidRPr="000001EB">
        <w:rPr>
          <w:rFonts w:cs="Times New Roman"/>
        </w:rPr>
        <w:tab/>
        <w:t>Be rooted in the Word of God, for proclamation and service;</w:t>
      </w:r>
    </w:p>
    <w:p w14:paraId="300BE6C9" w14:textId="39206BEE"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b.</w:t>
      </w:r>
      <w:r w:rsidRPr="000001EB">
        <w:rPr>
          <w:rFonts w:cs="Times New Roman"/>
        </w:rPr>
        <w:tab/>
        <w:t>Advocate a prophetic diakonia that commits itself to risk-taking and innovative service on the frontiers of the Church’s outreach, giving particular attention to the suffering places in God’s world;</w:t>
      </w:r>
    </w:p>
    <w:p w14:paraId="53A17C38" w14:textId="56221782"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c.</w:t>
      </w:r>
      <w:r w:rsidRPr="000001EB">
        <w:rPr>
          <w:rFonts w:cs="Times New Roman"/>
        </w:rPr>
        <w:tab/>
      </w:r>
      <w:r w:rsidR="00B848B8" w:rsidRPr="000001EB">
        <w:rPr>
          <w:rFonts w:cs="Times New Roman"/>
        </w:rPr>
        <w:t>Speak publicly to the world in solidarity with the poor and oppressed,</w:t>
      </w:r>
      <w:r w:rsidR="002A46C8" w:rsidRPr="00344866">
        <w:rPr>
          <w:rFonts w:cs="Times New Roman"/>
          <w:szCs w:val="20"/>
        </w:rPr>
        <w:t xml:space="preserve"> proclaiming God’s love for the world, </w:t>
      </w:r>
      <w:r w:rsidR="00B848B8">
        <w:rPr>
          <w:rFonts w:cs="Times New Roman"/>
        </w:rPr>
        <w:t>advocating dignity, justice, and equity for all people, working for peace and reconciliation among the nations, caring for the marginalized, and embracing and welcoming racially and ethnically diverse populations</w:t>
      </w:r>
      <w:r w:rsidR="00326F2B" w:rsidRPr="000001EB">
        <w:rPr>
          <w:rFonts w:cs="Times New Roman"/>
        </w:rPr>
        <w:t>;</w:t>
      </w:r>
    </w:p>
    <w:p w14:paraId="752749F4" w14:textId="41D02F00"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d.</w:t>
      </w:r>
      <w:r w:rsidRPr="000001EB">
        <w:rPr>
          <w:rFonts w:cs="Times New Roman"/>
        </w:rPr>
        <w:tab/>
        <w:t>Equip the baptized for ministry in God’s world that affirms the gifts of all people;</w:t>
      </w:r>
    </w:p>
    <w:p w14:paraId="7F4D1F21" w14:textId="3E3AED9D"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e.</w:t>
      </w:r>
      <w:r w:rsidRPr="000001EB">
        <w:rPr>
          <w:rFonts w:cs="Times New Roman"/>
        </w:rPr>
        <w:tab/>
        <w:t>Encourage mutual relationships that invite participation and accompaniment of others in God’s mission;</w:t>
      </w:r>
    </w:p>
    <w:p w14:paraId="4CB0412E" w14:textId="02CE8575"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f.</w:t>
      </w:r>
      <w:r w:rsidRPr="000001EB">
        <w:rPr>
          <w:rFonts w:cs="Times New Roman"/>
        </w:rPr>
        <w:tab/>
        <w:t>Practice stewardship that respects God’s gift of time, talents, and resources;</w:t>
      </w:r>
    </w:p>
    <w:p w14:paraId="20C155DC" w14:textId="61CADCF0"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g.</w:t>
      </w:r>
      <w:r w:rsidRPr="000001EB">
        <w:rPr>
          <w:rFonts w:cs="Times New Roman"/>
        </w:rPr>
        <w:tab/>
        <w:t>Be grounded in a gathered community for ongoing diaconal formation;</w:t>
      </w:r>
    </w:p>
    <w:p w14:paraId="34078BB9" w14:textId="7348157D"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h.</w:t>
      </w:r>
      <w:r w:rsidRPr="000001EB">
        <w:rPr>
          <w:rFonts w:cs="Times New Roman"/>
        </w:rPr>
        <w:tab/>
      </w:r>
      <w:r w:rsidRPr="000001EB">
        <w:rPr>
          <w:rFonts w:cs="Times New Roman"/>
          <w:spacing w:val="-4"/>
        </w:rPr>
        <w:t>Share knowledge of this church and its wider ministry of the gospel and advocate for the work of all expressions of this church; and</w:t>
      </w:r>
    </w:p>
    <w:p w14:paraId="208817E5" w14:textId="1FD05783"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i.</w:t>
      </w:r>
      <w:r w:rsidRPr="000001EB">
        <w:rPr>
          <w:rFonts w:cs="Times New Roman"/>
        </w:rPr>
        <w:tab/>
        <w:t>Identify and encourage qualified persons to prepare for ministry of the gospel.</w:t>
      </w:r>
    </w:p>
    <w:p w14:paraId="20095DF2" w14:textId="16BA0918"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*C9.24.</w:t>
      </w:r>
      <w:r w:rsidRPr="000001EB">
        <w:rPr>
          <w:rFonts w:cs="Times New Roman"/>
        </w:rPr>
        <w:tab/>
        <w:t>The specific duties of the deacon, compensation, and other matters pertaining to the service of the deacon shall be included in a letter of call, which shall be attested by the bishop of the synod.</w:t>
      </w:r>
    </w:p>
    <w:p w14:paraId="2265D7C5" w14:textId="79FBA2A6"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*C9.25.</w:t>
      </w:r>
      <w:r w:rsidRPr="000001EB">
        <w:rPr>
          <w:rFonts w:cs="Times New Roman"/>
        </w:rPr>
        <w:tab/>
        <w:t>The provisions for termination of the mutual relationship between a minister of Word and Service and this congregation shall be as follows:</w:t>
      </w:r>
    </w:p>
    <w:p w14:paraId="381365A7" w14:textId="6E45631D"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a.</w:t>
      </w:r>
      <w:r w:rsidRPr="000001EB">
        <w:rPr>
          <w:rFonts w:cs="Times New Roman"/>
        </w:rPr>
        <w:tab/>
        <w:t xml:space="preserve">The call of this congregation, when accepted by a deacon, shall constitute a continuing mutual relationship and commitment, which shall be terminated only by the deacon’s death or, following consultation with the synod bishop, for </w:t>
      </w:r>
      <w:r w:rsidR="00D36517">
        <w:rPr>
          <w:rFonts w:cs="Times New Roman"/>
        </w:rPr>
        <w:t xml:space="preserve">any of </w:t>
      </w:r>
      <w:r w:rsidRPr="000001EB">
        <w:rPr>
          <w:rFonts w:cs="Times New Roman"/>
        </w:rPr>
        <w:t>the following reasons:</w:t>
      </w:r>
    </w:p>
    <w:p w14:paraId="5B2F7D46" w14:textId="44B09287"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1)</w:t>
      </w:r>
      <w:r w:rsidRPr="000001EB">
        <w:rPr>
          <w:rFonts w:cs="Times New Roman"/>
        </w:rPr>
        <w:tab/>
        <w:t>mutual agreement to terminate the call or the completion of a call for a specific term;</w:t>
      </w:r>
    </w:p>
    <w:p w14:paraId="47E5DCD1" w14:textId="0F6EE878"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2)</w:t>
      </w:r>
      <w:r w:rsidRPr="000001EB">
        <w:rPr>
          <w:rFonts w:cs="Times New Roman"/>
        </w:rPr>
        <w:tab/>
        <w:t>resignation of the deacon, which shall become effective, unless otherwise agreed, no later than 30 days after the date on which it was submitted;</w:t>
      </w:r>
    </w:p>
    <w:p w14:paraId="58551777" w14:textId="0AE6EBF3"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spacing w:val="-4"/>
        </w:rPr>
      </w:pPr>
      <w:r w:rsidRPr="000001EB">
        <w:rPr>
          <w:rFonts w:cs="Times New Roman"/>
        </w:rPr>
        <w:lastRenderedPageBreak/>
        <w:t>3)</w:t>
      </w:r>
      <w:r w:rsidRPr="000001EB">
        <w:rPr>
          <w:rFonts w:cs="Times New Roman"/>
        </w:rPr>
        <w:tab/>
      </w:r>
      <w:r w:rsidRPr="000001EB">
        <w:rPr>
          <w:rFonts w:cs="Times New Roman"/>
          <w:spacing w:val="-4"/>
        </w:rPr>
        <w:t>inability to conduct the ministry of Word and Service effectively in this congregation in view of local conditions;</w:t>
      </w:r>
    </w:p>
    <w:p w14:paraId="53720C64" w14:textId="2D04A9F9"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4)</w:t>
      </w:r>
      <w:r w:rsidRPr="000001EB">
        <w:rPr>
          <w:rFonts w:cs="Times New Roman"/>
        </w:rPr>
        <w:tab/>
      </w:r>
      <w:r w:rsidR="00A333E7" w:rsidRPr="000224FD">
        <w:rPr>
          <w:rFonts w:eastAsia="Times New Roman" w:cs="Times New Roman"/>
          <w:szCs w:val="20"/>
        </w:rPr>
        <w:t>inability to conduct the office effectively in view of</w:t>
      </w:r>
      <w:r w:rsidR="00A333E7" w:rsidRPr="5F97B359">
        <w:rPr>
          <w:rFonts w:eastAsia="Times New Roman" w:cs="Times New Roman"/>
          <w:b/>
          <w:bCs/>
          <w:szCs w:val="20"/>
        </w:rPr>
        <w:t xml:space="preserve"> </w:t>
      </w:r>
      <w:r w:rsidR="00A333E7" w:rsidRPr="5F97B359">
        <w:rPr>
          <w:rFonts w:cs="Times New Roman"/>
          <w:szCs w:val="20"/>
        </w:rPr>
        <w:t>disability or</w:t>
      </w:r>
      <w:r w:rsidR="009D546E">
        <w:rPr>
          <w:rFonts w:cs="Times New Roman"/>
          <w:szCs w:val="20"/>
        </w:rPr>
        <w:t xml:space="preserve"> </w:t>
      </w:r>
      <w:r w:rsidR="00A333E7" w:rsidRPr="5F97B359">
        <w:rPr>
          <w:rFonts w:cs="Times New Roman"/>
          <w:szCs w:val="20"/>
        </w:rPr>
        <w:t>incapacity of the deacon</w:t>
      </w:r>
      <w:r w:rsidRPr="000001EB">
        <w:rPr>
          <w:rFonts w:cs="Times New Roman"/>
        </w:rPr>
        <w:t>;</w:t>
      </w:r>
    </w:p>
    <w:p w14:paraId="59524233" w14:textId="5C03EB52"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5)</w:t>
      </w:r>
      <w:r w:rsidRPr="000001EB">
        <w:rPr>
          <w:rFonts w:cs="Times New Roman"/>
        </w:rPr>
        <w:tab/>
        <w:t>suspension of the deacon through discipline for more than three months;</w:t>
      </w:r>
    </w:p>
    <w:p w14:paraId="43C2919E" w14:textId="31ED236B"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6)</w:t>
      </w:r>
      <w:r w:rsidRPr="000001EB">
        <w:rPr>
          <w:rFonts w:cs="Times New Roman"/>
        </w:rPr>
        <w:tab/>
        <w:t>resignation or removal of the deacon from the roster of Ministers of Word and Service of this church;</w:t>
      </w:r>
    </w:p>
    <w:p w14:paraId="1A59343D" w14:textId="71B8F555"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7)</w:t>
      </w:r>
      <w:r w:rsidRPr="000001EB">
        <w:rPr>
          <w:rFonts w:cs="Times New Roman"/>
        </w:rPr>
        <w:tab/>
        <w:t>termination of the relationship between this church and this congregation;</w:t>
      </w:r>
    </w:p>
    <w:p w14:paraId="6B35D9D4" w14:textId="2E9755AC"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8)</w:t>
      </w:r>
      <w:r w:rsidRPr="000001EB">
        <w:rPr>
          <w:rFonts w:cs="Times New Roman"/>
        </w:rPr>
        <w:tab/>
        <w:t>dissolution of this congregation or the termination of a parish arrangement; or</w:t>
      </w:r>
    </w:p>
    <w:p w14:paraId="0BF299C6" w14:textId="4E11DDC3"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9)</w:t>
      </w:r>
      <w:r w:rsidRPr="000001EB">
        <w:rPr>
          <w:rFonts w:cs="Times New Roman"/>
        </w:rPr>
        <w:tab/>
        <w:t>suspension of this congregation through discipline for more than six months.</w:t>
      </w:r>
    </w:p>
    <w:p w14:paraId="7501E8DD" w14:textId="6302C196"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b.</w:t>
      </w:r>
      <w:r w:rsidRPr="000001EB">
        <w:rPr>
          <w:rFonts w:cs="Times New Roman"/>
        </w:rPr>
        <w:tab/>
      </w:r>
      <w:r w:rsidR="001E2284" w:rsidRPr="5F97B359">
        <w:rPr>
          <w:rFonts w:cs="Times New Roman"/>
          <w:spacing w:val="-4"/>
          <w:szCs w:val="20"/>
        </w:rPr>
        <w:t>When allegations of disability or incapacity of the deacon under paragraph a.4) above, or ineffective conduct of the office of minister of Word and Service under paragraph a.3) above, have come to the attention of the bishop of this synod,</w:t>
      </w:r>
    </w:p>
    <w:p w14:paraId="654F5F5E" w14:textId="10AE42FA"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rPr>
      </w:pPr>
      <w:r w:rsidRPr="000001EB">
        <w:rPr>
          <w:rFonts w:cs="Times New Roman"/>
        </w:rPr>
        <w:t>1)</w:t>
      </w:r>
      <w:r w:rsidRPr="000001EB">
        <w:rPr>
          <w:rFonts w:cs="Times New Roman"/>
        </w:rPr>
        <w:tab/>
      </w:r>
      <w:r w:rsidR="00C84446" w:rsidRPr="000001EB">
        <w:rPr>
          <w:rFonts w:cs="Times New Roman"/>
        </w:rPr>
        <w:t>the bishop</w:t>
      </w:r>
      <w:r w:rsidR="00C84446">
        <w:rPr>
          <w:rFonts w:cs="Times New Roman"/>
        </w:rPr>
        <w:t>,</w:t>
      </w:r>
      <w:r w:rsidR="00C84446" w:rsidRPr="000001EB">
        <w:rPr>
          <w:rFonts w:cs="Times New Roman"/>
        </w:rPr>
        <w:t xml:space="preserve"> </w:t>
      </w:r>
      <w:r w:rsidR="00C84446">
        <w:rPr>
          <w:rFonts w:cs="Times New Roman"/>
        </w:rPr>
        <w:t xml:space="preserve">who has </w:t>
      </w:r>
      <w:r w:rsidR="00C84446" w:rsidRPr="000001EB">
        <w:rPr>
          <w:rFonts w:cs="Times New Roman"/>
        </w:rPr>
        <w:t>sole discretion</w:t>
      </w:r>
      <w:r w:rsidR="00C84446">
        <w:rPr>
          <w:rFonts w:cs="Times New Roman"/>
        </w:rPr>
        <w:t>,</w:t>
      </w:r>
      <w:r w:rsidR="00C84446" w:rsidRPr="000001EB">
        <w:rPr>
          <w:rFonts w:cs="Times New Roman"/>
        </w:rPr>
        <w:t xml:space="preserve"> may investigate such conditions personally together with a committee of two rostered ministers and one layperson, or</w:t>
      </w:r>
    </w:p>
    <w:p w14:paraId="310A875F" w14:textId="680C67DE"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800" w:hanging="360"/>
        <w:rPr>
          <w:rFonts w:cs="Times New Roman"/>
          <w:spacing w:val="-2"/>
        </w:rPr>
      </w:pPr>
      <w:r w:rsidRPr="000001EB">
        <w:rPr>
          <w:rFonts w:cs="Times New Roman"/>
        </w:rPr>
        <w:t>2)</w:t>
      </w:r>
      <w:r w:rsidRPr="000001EB">
        <w:rPr>
          <w:rFonts w:cs="Times New Roman"/>
        </w:rPr>
        <w:tab/>
      </w:r>
      <w:r w:rsidRPr="000001EB">
        <w:rPr>
          <w:rFonts w:cs="Times New Roman"/>
          <w:spacing w:val="-2"/>
        </w:rPr>
        <w:t>when such allegations have been brought to the synod’s attention by an official recital of allegations by the Congregation Council or by a petition signed by at least one-third of the voting members of this congregation, the bishop personally shall investigate such conditions together with a committee of two rostered ministers and one layperson.</w:t>
      </w:r>
    </w:p>
    <w:p w14:paraId="7BF80267" w14:textId="672ACC4D" w:rsidR="003D6A18" w:rsidRPr="000001EB" w:rsidRDefault="003D6A18" w:rsidP="001104B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c.</w:t>
      </w:r>
      <w:r w:rsidRPr="000001EB">
        <w:rPr>
          <w:rFonts w:cs="Times New Roman"/>
        </w:rPr>
        <w:tab/>
      </w:r>
      <w:r w:rsidR="00B233DC" w:rsidRPr="5F97B359">
        <w:rPr>
          <w:rFonts w:cs="Times New Roman"/>
          <w:spacing w:val="-4"/>
          <w:szCs w:val="20"/>
        </w:rPr>
        <w:t xml:space="preserve">In case of alleged disability or incapacity under paragraph a.4) above, the bishop’s committee shall obtain and document competent medical opinion concerning the deacon’s condition. When a disability or incapacity is evident to the committee, the bishop of this synod may declare the position vacant. When the position is declared vacant, the Synod Council shall list the deacon on the roster of Ministers of Word and Service with disability status. Upon </w:t>
      </w:r>
      <w:r w:rsidR="00B233DC">
        <w:rPr>
          <w:rFonts w:cs="Times New Roman"/>
          <w:spacing w:val="-4"/>
          <w:szCs w:val="20"/>
        </w:rPr>
        <w:t xml:space="preserve">resumption </w:t>
      </w:r>
      <w:r w:rsidR="00B233DC" w:rsidRPr="5F97B359">
        <w:rPr>
          <w:rFonts w:cs="Times New Roman"/>
          <w:spacing w:val="-4"/>
          <w:szCs w:val="20"/>
        </w:rPr>
        <w:t xml:space="preserve">of the </w:t>
      </w:r>
      <w:r w:rsidR="00B233DC" w:rsidRPr="001D1E89">
        <w:rPr>
          <w:rFonts w:eastAsia="Times New Roman" w:cs="Times New Roman"/>
          <w:szCs w:val="20"/>
        </w:rPr>
        <w:t>ability to conduct the office effectively</w:t>
      </w:r>
      <w:r w:rsidR="00B233DC" w:rsidRPr="5F97B359">
        <w:rPr>
          <w:rFonts w:cs="Times New Roman"/>
          <w:spacing w:val="-4"/>
          <w:szCs w:val="20"/>
        </w:rPr>
        <w:t>, the bishop shall take steps to enable the deacon to resume the ministry, either in the congregation last served or in another appropriate call.</w:t>
      </w:r>
    </w:p>
    <w:p w14:paraId="748120C7" w14:textId="11480C39" w:rsidR="003D6A18" w:rsidRPr="000001EB" w:rsidRDefault="003D6A18" w:rsidP="001104B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d.</w:t>
      </w:r>
      <w:r w:rsidRPr="000001EB">
        <w:rPr>
          <w:rFonts w:cs="Times New Roman"/>
        </w:rPr>
        <w:tab/>
      </w:r>
      <w:r w:rsidRPr="000001EB">
        <w:rPr>
          <w:rFonts w:cs="Times New Roman"/>
          <w:spacing w:val="-4"/>
        </w:rPr>
        <w:t xml:space="preserve">In the case of alleged local difficulties that imperil the effective functioning of this congregation under paragraph a.3) above, the bishop’s committee shall endeavor to hear from all concerned persons, after which the bishop together with the committee shall present their recommendations first to the deacon and then to this congregation. The recommendations of the bishop’s committee must address whether the deacon’s call should come to an end and, if so, may suggest appropriate severance arrangements. The committee may also propose other actions that should be undertaken by this </w:t>
      </w:r>
      <w:r w:rsidRPr="000001EB">
        <w:rPr>
          <w:rFonts w:cs="Times New Roman"/>
          <w:spacing w:val="-4"/>
        </w:rPr>
        <w:lastRenderedPageBreak/>
        <w:t>congregation and by the deacon, if appropriate. If the deacon and congregation agree to carry out such recommendations, no further action need be taken by the synod.</w:t>
      </w:r>
    </w:p>
    <w:p w14:paraId="18D359C6" w14:textId="023479C6" w:rsidR="003D6A18" w:rsidRPr="000001EB" w:rsidRDefault="003D6A18" w:rsidP="001104B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e.</w:t>
      </w:r>
      <w:r w:rsidRPr="000001EB">
        <w:rPr>
          <w:rFonts w:cs="Times New Roman"/>
        </w:rPr>
        <w:tab/>
      </w:r>
      <w:r w:rsidRPr="000001EB">
        <w:rPr>
          <w:rFonts w:cs="Times New Roman"/>
          <w:spacing w:val="-4"/>
        </w:rPr>
        <w:t>If either party fails to assent to the recommendations of the bishop’s committee concerning the deacon’s call, this congregation may dismiss the deacon only at a legally called meeting after consultation with the bishop, either (a) by a two-thirds vote of the voting members present and voting where the bishop and the committee did not recommend termination of the call, or (b) by a majority vote of the voting members present and voting where the bishop and the committee recommended termination of the call.</w:t>
      </w:r>
    </w:p>
    <w:p w14:paraId="7F27AE8F" w14:textId="0D16DB6A" w:rsidR="003D6A18" w:rsidRPr="000001EB" w:rsidRDefault="003D6A18" w:rsidP="001104B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f.</w:t>
      </w:r>
      <w:r w:rsidRPr="000001EB">
        <w:rPr>
          <w:rFonts w:cs="Times New Roman"/>
        </w:rPr>
        <w:tab/>
      </w:r>
      <w:r w:rsidRPr="000001EB">
        <w:rPr>
          <w:rFonts w:cs="Times New Roman"/>
          <w:spacing w:val="-4"/>
        </w:rPr>
        <w:t>If, in the course of proceedings described in paragraph c. or paragraph d. above, the bishop’s committee concludes that there may be grounds for discipline, the committee shall make recommendations concerning disciplinary action in accordance with the provisions of this church’s constitution, bylaws, and continuing resolutions.</w:t>
      </w:r>
    </w:p>
    <w:p w14:paraId="3060958B" w14:textId="40EC2549"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*C9.26.</w:t>
      </w:r>
      <w:r w:rsidRPr="000001EB">
        <w:rPr>
          <w:rFonts w:cs="Times New Roman"/>
        </w:rPr>
        <w:tab/>
        <w:t>This congregation shall make satisfactory settlement of all financial obligations to a former deacon before calling a successor. A deacon shall make satisfactory settlement of all financial obligations to this congregation before beginning service in a call to another congregation or employment in another ministry setting.</w:t>
      </w:r>
    </w:p>
    <w:p w14:paraId="0455B710" w14:textId="3E5F28B4"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*C9.27.</w:t>
      </w:r>
      <w:r w:rsidRPr="000001EB">
        <w:rPr>
          <w:rFonts w:cs="Times New Roman"/>
        </w:rPr>
        <w:tab/>
      </w:r>
      <w:r w:rsidRPr="000001EB">
        <w:rPr>
          <w:rFonts w:cs="Times New Roman"/>
          <w:spacing w:val="-4"/>
        </w:rPr>
        <w:t>When a deacon is called to serve in company with another rostered minister or other rostered ministers, the privileges and responsibilities of each rostered minister shall be specified in documents to accompany the call and to be drafted in consultation involving the rostered ministers, the Congregation Council, and the bishop of the synod. As occasion requires, the documents may be revised through a similar consultation.</w:t>
      </w:r>
    </w:p>
    <w:p w14:paraId="675C91D0" w14:textId="63A94A4B"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*C9.28.</w:t>
      </w:r>
      <w:r w:rsidRPr="000001EB">
        <w:rPr>
          <w:rFonts w:cs="Times New Roman"/>
        </w:rPr>
        <w:tab/>
      </w:r>
      <w:r w:rsidRPr="000001EB">
        <w:rPr>
          <w:rFonts w:cs="Times New Roman"/>
          <w:spacing w:val="-4"/>
        </w:rPr>
        <w:t>With the approval of the bishop of the synod, this congregation may depart from *C9.25.a. and call a deacon for a specific term. Details of such calls shall be in writing setting forth the purpose and conditions involved. Prior to the completion of a term, the bishop or a designated representative of the bishop shall meet with the deacon and representatives of this congregation for a review of the call. Such a call may also be terminated before its expiration in accordance with the provisions of *C9.25.a.</w:t>
      </w:r>
    </w:p>
    <w:p w14:paraId="6552D0D2" w14:textId="70941555"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*C9.29.</w:t>
      </w:r>
      <w:r w:rsidRPr="000001EB">
        <w:rPr>
          <w:rFonts w:cs="Times New Roman"/>
        </w:rPr>
        <w:tab/>
      </w:r>
      <w:r w:rsidRPr="000001EB">
        <w:rPr>
          <w:rFonts w:cs="Times New Roman"/>
          <w:spacing w:val="-4"/>
        </w:rPr>
        <w:t>The deacon shall become a member of this congregation upon receipt and acceptance of the letter of call. In a parish of multiple congregations, the deacon shall hold membership in one of the congregations.</w:t>
      </w:r>
    </w:p>
    <w:p w14:paraId="3521F696" w14:textId="7C0341E8" w:rsidR="003D6A18" w:rsidRPr="000001EB" w:rsidRDefault="003D6A18" w:rsidP="00B5232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*C9.31.</w:t>
      </w:r>
      <w:r w:rsidRPr="000001EB">
        <w:rPr>
          <w:rFonts w:cs="Times New Roman"/>
        </w:rPr>
        <w:tab/>
        <w:t>The deacon(s) shall submit a report of ministry to the bishop of the synod at least 90 days prior to each regular meeting of the Synod Assembly.</w:t>
      </w:r>
    </w:p>
    <w:p w14:paraId="72FD9A5A"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3ED07326" w14:textId="77777777" w:rsidR="00F56101" w:rsidRDefault="00F56101">
      <w:pPr>
        <w:spacing w:after="160" w:line="259" w:lineRule="auto"/>
        <w:jc w:val="left"/>
        <w:rPr>
          <w:rFonts w:eastAsiaTheme="majorEastAsia" w:cs="Times New Roman"/>
          <w:b/>
          <w:bCs/>
          <w:szCs w:val="26"/>
        </w:rPr>
      </w:pPr>
      <w:bookmarkStart w:id="140" w:name="_Toc146186732"/>
      <w:bookmarkStart w:id="141" w:name="_Toc148533838"/>
      <w:bookmarkStart w:id="142" w:name="_Toc195082403"/>
      <w:r>
        <w:rPr>
          <w:rFonts w:cs="Times New Roman"/>
          <w:bCs/>
        </w:rPr>
        <w:br w:type="page"/>
      </w:r>
    </w:p>
    <w:p w14:paraId="061761F0" w14:textId="413F91FD" w:rsidR="003D6A18" w:rsidRPr="000001EB" w:rsidRDefault="003D6A18" w:rsidP="00F00724">
      <w:pPr>
        <w:pStyle w:val="Heading2"/>
        <w:rPr>
          <w:rFonts w:cs="Times New Roman"/>
          <w:b w:val="0"/>
          <w:bCs/>
        </w:rPr>
      </w:pPr>
      <w:r w:rsidRPr="000001EB">
        <w:rPr>
          <w:rFonts w:cs="Times New Roman"/>
          <w:bCs/>
        </w:rPr>
        <w:lastRenderedPageBreak/>
        <w:t>Chapter 10.</w:t>
      </w:r>
      <w:bookmarkEnd w:id="140"/>
      <w:bookmarkEnd w:id="141"/>
      <w:bookmarkEnd w:id="142"/>
    </w:p>
    <w:p w14:paraId="4A14F5C0" w14:textId="77777777" w:rsidR="003D6A18" w:rsidRPr="000001EB" w:rsidRDefault="003D6A18" w:rsidP="00F00724">
      <w:pPr>
        <w:pStyle w:val="Heading2"/>
        <w:rPr>
          <w:rFonts w:cs="Times New Roman"/>
          <w:caps/>
        </w:rPr>
      </w:pPr>
      <w:bookmarkStart w:id="143" w:name="_Toc49175995"/>
      <w:bookmarkStart w:id="144" w:name="_Toc56698440"/>
      <w:bookmarkStart w:id="145" w:name="_Toc90298559"/>
      <w:bookmarkStart w:id="146" w:name="_Toc146186733"/>
      <w:bookmarkStart w:id="147" w:name="_Toc148533839"/>
      <w:bookmarkStart w:id="148" w:name="_Toc149919742"/>
      <w:bookmarkStart w:id="149" w:name="_Toc152835372"/>
      <w:bookmarkStart w:id="150" w:name="_Toc195082404"/>
      <w:r w:rsidRPr="000001EB">
        <w:rPr>
          <w:rFonts w:cs="Times New Roman"/>
          <w:bCs/>
          <w:caps/>
        </w:rPr>
        <w:t>CONGREGATION MEETING</w:t>
      </w:r>
      <w:bookmarkEnd w:id="143"/>
      <w:bookmarkEnd w:id="144"/>
      <w:bookmarkEnd w:id="145"/>
      <w:bookmarkEnd w:id="146"/>
      <w:bookmarkEnd w:id="147"/>
      <w:bookmarkEnd w:id="148"/>
      <w:bookmarkEnd w:id="149"/>
      <w:bookmarkEnd w:id="150"/>
    </w:p>
    <w:p w14:paraId="21249E1E"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caps/>
          <w:sz w:val="12"/>
          <w:szCs w:val="12"/>
        </w:rPr>
      </w:pPr>
    </w:p>
    <w:p w14:paraId="14D2B6CC" w14:textId="76C1E73A" w:rsidR="003D6A18" w:rsidRPr="000001EB" w:rsidRDefault="003D6A18" w:rsidP="0051048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2"/>
        </w:rPr>
      </w:pPr>
      <w:r w:rsidRPr="000001EB">
        <w:rPr>
          <w:rFonts w:cs="Times New Roman"/>
          <w:b/>
          <w:bCs/>
        </w:rPr>
        <w:t>C10.01.</w:t>
      </w:r>
      <w:r w:rsidRPr="000001EB">
        <w:rPr>
          <w:rFonts w:cs="Times New Roman"/>
        </w:rPr>
        <w:tab/>
      </w:r>
      <w:r w:rsidRPr="000001EB">
        <w:rPr>
          <w:rFonts w:cs="Times New Roman"/>
          <w:spacing w:val="-2"/>
        </w:rPr>
        <w:t>This congregation shall have at least one regular meeting per year. The regular meeting(s) of the congregation shall be held at the time(s) specified in the bylaws. Consistent with the laws of the State of ______, the bylaws shall designate one regular meeting per year as the annual meeting of this congregation.</w:t>
      </w:r>
    </w:p>
    <w:p w14:paraId="72BB780A" w14:textId="13B23F35" w:rsidR="003D6A18" w:rsidRPr="000001EB" w:rsidRDefault="003D6A18" w:rsidP="00E6588F">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C10.02.</w:t>
      </w:r>
      <w:r w:rsidRPr="000001EB">
        <w:rPr>
          <w:rFonts w:cs="Times New Roman"/>
        </w:rPr>
        <w:tab/>
      </w:r>
      <w:r w:rsidRPr="000001EB">
        <w:rPr>
          <w:rFonts w:cs="Times New Roman"/>
          <w:spacing w:val="-4"/>
        </w:rPr>
        <w:t xml:space="preserve">A special Congregation Meeting may be called by the [senior] pastor, the Congregation Council, or the </w:t>
      </w:r>
      <w:r w:rsidR="00FC7BAB" w:rsidRPr="000001EB">
        <w:rPr>
          <w:rFonts w:cs="Times New Roman"/>
          <w:spacing w:val="-4"/>
        </w:rPr>
        <w:t>president</w:t>
      </w:r>
      <w:r w:rsidR="00FC7BAB">
        <w:rPr>
          <w:rStyle w:val="FootnoteReference"/>
          <w:rFonts w:cs="Times New Roman"/>
          <w:spacing w:val="-4"/>
        </w:rPr>
        <w:footnoteReference w:id="2"/>
      </w:r>
      <w:r w:rsidR="00FC7BAB" w:rsidRPr="000001EB">
        <w:rPr>
          <w:rFonts w:cs="Times New Roman"/>
          <w:spacing w:val="-4"/>
        </w:rPr>
        <w:t xml:space="preserve"> </w:t>
      </w:r>
      <w:r w:rsidRPr="000001EB">
        <w:rPr>
          <w:rFonts w:cs="Times New Roman"/>
          <w:spacing w:val="-4"/>
        </w:rPr>
        <w:t>of this congregation, and shall be called by the president of this congregation upon the written request of</w:t>
      </w:r>
      <w:r w:rsidR="0028684C">
        <w:rPr>
          <w:rFonts w:cs="Times New Roman"/>
          <w:spacing w:val="-4"/>
        </w:rPr>
        <w:t xml:space="preserve"> </w:t>
      </w:r>
      <w:r w:rsidR="00E6588F">
        <w:rPr>
          <w:rFonts w:cs="Times New Roman"/>
          <w:spacing w:val="-4"/>
        </w:rPr>
        <w:br/>
      </w:r>
      <w:r w:rsidR="00BE7DA1">
        <w:rPr>
          <w:rFonts w:cs="Times New Roman"/>
          <w:b/>
          <w:bCs/>
        </w:rPr>
        <w:t>____</w:t>
      </w:r>
      <w:r w:rsidR="00E6588F">
        <w:rPr>
          <w:rFonts w:cs="Times New Roman"/>
          <w:b/>
          <w:bCs/>
        </w:rPr>
        <w:t xml:space="preserve"> </w:t>
      </w:r>
      <w:r w:rsidRPr="00331328">
        <w:rPr>
          <w:rFonts w:cs="Times New Roman"/>
          <w:spacing w:val="-4"/>
        </w:rPr>
        <w:t>percent</w:t>
      </w:r>
      <w:r w:rsidRPr="000001EB">
        <w:rPr>
          <w:rFonts w:cs="Times New Roman"/>
          <w:spacing w:val="-4"/>
        </w:rPr>
        <w:t xml:space="preserve"> of the voting members. The president of the Congregation Council shall call a special meeting upon request of the synod bishop. The call for each special meeting shall specify the purpose for which it is to be held, and no other business shall be transacted.</w:t>
      </w:r>
    </w:p>
    <w:p w14:paraId="1CF8FFDC" w14:textId="64DD8B14" w:rsidR="003D6A18" w:rsidRPr="000001EB" w:rsidRDefault="003D6A18" w:rsidP="0051048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C10.03.</w:t>
      </w:r>
      <w:r w:rsidRPr="000001EB">
        <w:rPr>
          <w:rFonts w:cs="Times New Roman"/>
        </w:rPr>
        <w:tab/>
        <w:t>Notice of all meetings of this congregation shall be given at the services of worship on the preceding two consecutive Sundays and by mail or electronic means, as permitted by state law, to all [voting] members at least 10 days in advance of the date of the meeting.</w:t>
      </w:r>
    </w:p>
    <w:p w14:paraId="177C67E0" w14:textId="53690060" w:rsidR="003D6A18" w:rsidRPr="000001EB" w:rsidRDefault="003D6A18" w:rsidP="0051048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C10.04.</w:t>
      </w:r>
      <w:r w:rsidRPr="000001EB">
        <w:rPr>
          <w:rFonts w:cs="Times New Roman"/>
        </w:rPr>
        <w:tab/>
      </w:r>
      <w:r w:rsidR="00D1044D">
        <w:rPr>
          <w:rFonts w:cs="Times New Roman"/>
          <w:u w:val="single"/>
        </w:rPr>
        <w:t xml:space="preserve">      </w:t>
      </w:r>
      <w:r w:rsidRPr="000001EB">
        <w:rPr>
          <w:rFonts w:cs="Times New Roman"/>
        </w:rPr>
        <w:t xml:space="preserve"> percent of the voting members shall constitute a quorum.</w:t>
      </w:r>
    </w:p>
    <w:p w14:paraId="1AA9C4C2" w14:textId="7E4047CD" w:rsidR="003D6A18" w:rsidRPr="000001EB" w:rsidRDefault="003D6A18" w:rsidP="0051048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C10.05.</w:t>
      </w:r>
      <w:r w:rsidRPr="000001EB">
        <w:rPr>
          <w:rFonts w:cs="Times New Roman"/>
        </w:rPr>
        <w:tab/>
        <w:t>Voting by proxy or by absentee ballot shall not be permitted.</w:t>
      </w:r>
    </w:p>
    <w:p w14:paraId="7DEE0BC8" w14:textId="030F7704" w:rsidR="003D6A18" w:rsidRPr="000001EB" w:rsidRDefault="003D6A18" w:rsidP="0051048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C10.06.</w:t>
      </w:r>
      <w:r w:rsidRPr="000001EB">
        <w:rPr>
          <w:rFonts w:cs="Times New Roman"/>
        </w:rPr>
        <w:tab/>
        <w:t>All actions approved by this congregation shall be by majority vote of those voting members present and voting, except as otherwise provided in this constitution or by state law.</w:t>
      </w:r>
    </w:p>
    <w:p w14:paraId="3046F889" w14:textId="03558B88" w:rsidR="003D6A18" w:rsidRPr="000001EB" w:rsidRDefault="003D6A18" w:rsidP="0051048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C10.07.</w:t>
      </w:r>
      <w:r w:rsidRPr="000001EB">
        <w:rPr>
          <w:rFonts w:cs="Times New Roman"/>
        </w:rPr>
        <w:tab/>
      </w:r>
      <w:r w:rsidRPr="000001EB">
        <w:rPr>
          <w:rFonts w:cs="Times New Roman"/>
          <w:i/>
          <w:iCs/>
        </w:rPr>
        <w:t>Robert’s Rules of Order</w:t>
      </w:r>
      <w:r w:rsidRPr="000001EB">
        <w:rPr>
          <w:rFonts w:cs="Times New Roman"/>
        </w:rPr>
        <w:t>, latest edition, shall govern parliamentary procedure of all meetings of this congregation.</w:t>
      </w:r>
    </w:p>
    <w:p w14:paraId="2DB9636E" w14:textId="03D680EE" w:rsidR="003D6A18" w:rsidRDefault="003D6A18" w:rsidP="0051048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6"/>
        </w:rPr>
      </w:pPr>
      <w:r w:rsidRPr="000001EB">
        <w:rPr>
          <w:rFonts w:cs="Times New Roman"/>
          <w:b/>
          <w:bCs/>
        </w:rPr>
        <w:t>C10.08.</w:t>
      </w:r>
      <w:r w:rsidRPr="000001EB">
        <w:rPr>
          <w:rFonts w:cs="Times New Roman"/>
        </w:rPr>
        <w:tab/>
      </w:r>
      <w:r w:rsidRPr="000001EB">
        <w:rPr>
          <w:rFonts w:cs="Times New Roman"/>
          <w:spacing w:val="-6"/>
        </w:rPr>
        <w:t>This congregation may hold meetings by remote communication, including electronically and by telephone conference, as long as there is an opportunity for simultaneous aural communication</w:t>
      </w:r>
      <w:r w:rsidR="00C747B6">
        <w:rPr>
          <w:rFonts w:cs="Times New Roman"/>
          <w:spacing w:val="-6"/>
        </w:rPr>
        <w:t xml:space="preserve"> or its equivalent</w:t>
      </w:r>
      <w:r w:rsidRPr="000001EB">
        <w:rPr>
          <w:rFonts w:cs="Times New Roman"/>
          <w:spacing w:val="-6"/>
        </w:rPr>
        <w:t>. To the extent permitted by state law, notice of all meetings may be provided electronically.</w:t>
      </w:r>
    </w:p>
    <w:p w14:paraId="50138575" w14:textId="571CEE7D" w:rsidR="00557069" w:rsidRPr="000001EB" w:rsidRDefault="00557069" w:rsidP="0051048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6"/>
        </w:rPr>
      </w:pPr>
      <w:r w:rsidRPr="00D341E3">
        <w:rPr>
          <w:rFonts w:cs="Times New Roman"/>
          <w:b/>
          <w:bCs/>
        </w:rPr>
        <w:t>C1</w:t>
      </w:r>
      <w:r>
        <w:rPr>
          <w:rFonts w:cs="Times New Roman"/>
          <w:b/>
          <w:bCs/>
        </w:rPr>
        <w:t>0</w:t>
      </w:r>
      <w:r w:rsidRPr="00D341E3">
        <w:rPr>
          <w:rFonts w:cs="Times New Roman"/>
          <w:b/>
          <w:bCs/>
        </w:rPr>
        <w:t>.</w:t>
      </w:r>
      <w:r>
        <w:rPr>
          <w:rFonts w:cs="Times New Roman"/>
          <w:b/>
          <w:bCs/>
        </w:rPr>
        <w:t>09</w:t>
      </w:r>
      <w:r w:rsidRPr="00D341E3">
        <w:rPr>
          <w:rFonts w:cs="Times New Roman"/>
          <w:b/>
          <w:bCs/>
        </w:rPr>
        <w:t>.</w:t>
      </w:r>
      <w:r>
        <w:rPr>
          <w:rFonts w:cs="Times New Roman"/>
        </w:rPr>
        <w:tab/>
      </w:r>
      <w:r w:rsidRPr="000001EB">
        <w:rPr>
          <w:rFonts w:cs="Times New Roman"/>
        </w:rPr>
        <w:t>“</w:t>
      </w:r>
      <w:r w:rsidRPr="000001EB">
        <w:rPr>
          <w:rFonts w:cs="Times New Roman"/>
          <w:i/>
        </w:rPr>
        <w:t>Ex officio</w:t>
      </w:r>
      <w:r w:rsidRPr="000001EB">
        <w:rPr>
          <w:rFonts w:cs="Times New Roman"/>
        </w:rPr>
        <w:t>” as used herein means membership with full rights of voice and vote unless otherwise expressly limited.</w:t>
      </w:r>
    </w:p>
    <w:p w14:paraId="3C284DA0"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7136C4B8" w14:textId="77777777" w:rsidR="003D6A18" w:rsidRPr="000001EB" w:rsidRDefault="003D6A18" w:rsidP="00F00724">
      <w:pPr>
        <w:pStyle w:val="Heading2"/>
        <w:rPr>
          <w:rFonts w:cs="Times New Roman"/>
          <w:b w:val="0"/>
          <w:bCs/>
        </w:rPr>
      </w:pPr>
      <w:bookmarkStart w:id="151" w:name="_Toc146186734"/>
      <w:bookmarkStart w:id="152" w:name="_Toc148533840"/>
      <w:bookmarkStart w:id="153" w:name="_Toc195082405"/>
      <w:r w:rsidRPr="000001EB">
        <w:rPr>
          <w:rFonts w:cs="Times New Roman"/>
          <w:bCs/>
        </w:rPr>
        <w:t>Chapter 11.</w:t>
      </w:r>
      <w:bookmarkEnd w:id="151"/>
      <w:bookmarkEnd w:id="152"/>
      <w:bookmarkEnd w:id="153"/>
    </w:p>
    <w:p w14:paraId="5D25BFA0" w14:textId="77777777" w:rsidR="003D6A18" w:rsidRPr="000001EB" w:rsidRDefault="003D6A18" w:rsidP="00F00724">
      <w:pPr>
        <w:pStyle w:val="Heading2"/>
        <w:rPr>
          <w:rFonts w:cs="Times New Roman"/>
          <w:caps/>
        </w:rPr>
      </w:pPr>
      <w:bookmarkStart w:id="154" w:name="_Toc49175997"/>
      <w:bookmarkStart w:id="155" w:name="_Toc56698442"/>
      <w:bookmarkStart w:id="156" w:name="_Toc90298561"/>
      <w:bookmarkStart w:id="157" w:name="_Toc146186735"/>
      <w:bookmarkStart w:id="158" w:name="_Toc148533841"/>
      <w:bookmarkStart w:id="159" w:name="_Toc149919744"/>
      <w:bookmarkStart w:id="160" w:name="_Toc152835374"/>
      <w:bookmarkStart w:id="161" w:name="_Toc195082406"/>
      <w:r w:rsidRPr="000001EB">
        <w:rPr>
          <w:rFonts w:cs="Times New Roman"/>
          <w:bCs/>
          <w:caps/>
        </w:rPr>
        <w:t>OFFICERS</w:t>
      </w:r>
      <w:bookmarkEnd w:id="154"/>
      <w:bookmarkEnd w:id="155"/>
      <w:bookmarkEnd w:id="156"/>
      <w:bookmarkEnd w:id="157"/>
      <w:bookmarkEnd w:id="158"/>
      <w:bookmarkEnd w:id="159"/>
      <w:bookmarkEnd w:id="160"/>
      <w:bookmarkEnd w:id="161"/>
    </w:p>
    <w:p w14:paraId="0C3555D7"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caps/>
          <w:sz w:val="12"/>
          <w:szCs w:val="12"/>
        </w:rPr>
      </w:pPr>
    </w:p>
    <w:p w14:paraId="752ABE1E" w14:textId="11C5244A" w:rsidR="003D6A18" w:rsidRPr="000001EB" w:rsidRDefault="003D6A18" w:rsidP="009F6FC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C11.01.</w:t>
      </w:r>
      <w:r w:rsidRPr="000001EB">
        <w:rPr>
          <w:rFonts w:cs="Times New Roman"/>
        </w:rPr>
        <w:tab/>
        <w:t>The officers of this congregation shall be a president, vice president, secretary, and treasurer.</w:t>
      </w:r>
    </w:p>
    <w:p w14:paraId="03CC7AC4" w14:textId="7200A899" w:rsidR="003D6A18" w:rsidRPr="000001EB" w:rsidRDefault="003D6A18" w:rsidP="005817D9">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a.</w:t>
      </w:r>
      <w:r w:rsidRPr="000001EB">
        <w:rPr>
          <w:rFonts w:cs="Times New Roman"/>
        </w:rPr>
        <w:tab/>
        <w:t>Duties of the officers shall be specified in the bylaws.</w:t>
      </w:r>
    </w:p>
    <w:p w14:paraId="568E5A0A" w14:textId="6243C03A" w:rsidR="003D6A18" w:rsidRPr="000001EB" w:rsidRDefault="003D6A18" w:rsidP="005817D9">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b.</w:t>
      </w:r>
      <w:r w:rsidRPr="000001EB">
        <w:rPr>
          <w:rFonts w:cs="Times New Roman"/>
        </w:rPr>
        <w:tab/>
        <w:t>The officers shall be voting members of this congregation.</w:t>
      </w:r>
    </w:p>
    <w:p w14:paraId="2E210B40" w14:textId="0A82F0C9" w:rsidR="003D6A18" w:rsidRPr="000001EB" w:rsidRDefault="003D6A18" w:rsidP="005817D9">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c.</w:t>
      </w:r>
      <w:r w:rsidRPr="000001EB">
        <w:rPr>
          <w:rFonts w:cs="Times New Roman"/>
        </w:rPr>
        <w:tab/>
        <w:t>Officers of this congregation shall serve similar offices of the Congregation Council and shall be voting members of the Congregation Council.</w:t>
      </w:r>
    </w:p>
    <w:p w14:paraId="44B95304" w14:textId="231BB666" w:rsidR="003D6A18" w:rsidRPr="000001EB" w:rsidRDefault="003D6A18" w:rsidP="005817D9">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lastRenderedPageBreak/>
        <w:t>d.</w:t>
      </w:r>
      <w:r w:rsidRPr="000001EB">
        <w:rPr>
          <w:rFonts w:cs="Times New Roman"/>
        </w:rPr>
        <w:tab/>
        <w:t>If the Congregation Council elects its officers, the president, vice president, and secretary shall be selected from the elected membership of the Congregation Council.</w:t>
      </w:r>
      <w:r w:rsidR="00D1044D">
        <w:rPr>
          <w:rFonts w:cs="Times New Roman"/>
        </w:rPr>
        <w:t xml:space="preserve"> </w:t>
      </w:r>
      <w:r w:rsidRPr="000001EB">
        <w:rPr>
          <w:rFonts w:cs="Times New Roman"/>
        </w:rPr>
        <w:t>[If the treasurer is not selected from the elected membership of the Congregation Council, the treasurer shall have voice but not vote at the meetings of the Congregation Council.]</w:t>
      </w:r>
    </w:p>
    <w:p w14:paraId="14B2A635" w14:textId="0BF6274A" w:rsidR="003D6A18" w:rsidRPr="000001EB" w:rsidRDefault="003D6A18" w:rsidP="009F6FC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C11.02.</w:t>
      </w:r>
      <w:r w:rsidRPr="000001EB">
        <w:rPr>
          <w:rFonts w:cs="Times New Roman"/>
        </w:rPr>
        <w:tab/>
        <w:t>The [congregation][Congregation Council] shall elect its officers and they shall be the officers of this congregation. The officers shall be elected by written ballot and shall serve for one year or until their successors are elected. Their terms shall begin at the close of the annual meeting at which they are elected.</w:t>
      </w:r>
    </w:p>
    <w:p w14:paraId="249F0C5B" w14:textId="77777777" w:rsidR="003D6A18" w:rsidRPr="000001EB" w:rsidRDefault="003D6A18" w:rsidP="009F6FC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b/>
          <w:bCs/>
        </w:rPr>
      </w:pPr>
      <w:r w:rsidRPr="000001EB">
        <w:rPr>
          <w:rFonts w:cs="Times New Roman"/>
          <w:b/>
          <w:bCs/>
        </w:rPr>
        <w:t>or</w:t>
      </w:r>
    </w:p>
    <w:p w14:paraId="04A9D561" w14:textId="0CBF9C78" w:rsidR="003D6A18" w:rsidRPr="000001EB" w:rsidRDefault="00153AEE" w:rsidP="009F6FC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Pr>
          <w:rFonts w:cs="Times New Roman"/>
        </w:rPr>
        <w:tab/>
      </w:r>
      <w:r w:rsidR="003D6A18" w:rsidRPr="000001EB">
        <w:rPr>
          <w:rFonts w:cs="Times New Roman"/>
        </w:rPr>
        <w:t>The officers shall be elected by the [congregation] [Congregation Council] by written ballot and shall serve for one year. The term shall begin on</w:t>
      </w:r>
      <w:r w:rsidR="00D1044D">
        <w:rPr>
          <w:rFonts w:cs="Times New Roman"/>
        </w:rPr>
        <w:t xml:space="preserve"> </w:t>
      </w:r>
      <w:r w:rsidR="00D1044D">
        <w:rPr>
          <w:rFonts w:cs="Times New Roman"/>
          <w:u w:val="single"/>
        </w:rPr>
        <w:t xml:space="preserve">      </w:t>
      </w:r>
      <w:r w:rsidR="003D6A18" w:rsidRPr="000001EB">
        <w:rPr>
          <w:rFonts w:cs="Times New Roman"/>
        </w:rPr>
        <w:t>(month and day) and end on</w:t>
      </w:r>
      <w:r w:rsidR="00D1044D">
        <w:rPr>
          <w:rFonts w:cs="Times New Roman"/>
        </w:rPr>
        <w:t xml:space="preserve"> </w:t>
      </w:r>
      <w:r w:rsidR="00D1044D">
        <w:rPr>
          <w:rFonts w:cs="Times New Roman"/>
          <w:u w:val="single"/>
        </w:rPr>
        <w:t xml:space="preserve">      </w:t>
      </w:r>
      <w:r w:rsidR="003D6A18" w:rsidRPr="000001EB">
        <w:rPr>
          <w:rFonts w:cs="Times New Roman"/>
        </w:rPr>
        <w:t>(month and day).</w:t>
      </w:r>
    </w:p>
    <w:p w14:paraId="026BA74F" w14:textId="77777777" w:rsidR="003D6A18" w:rsidRPr="000001EB" w:rsidRDefault="003D6A18" w:rsidP="009F6FC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b/>
          <w:bCs/>
        </w:rPr>
      </w:pPr>
      <w:r w:rsidRPr="000001EB">
        <w:rPr>
          <w:rFonts w:cs="Times New Roman"/>
          <w:b/>
          <w:bCs/>
        </w:rPr>
        <w:t>or</w:t>
      </w:r>
    </w:p>
    <w:p w14:paraId="76FE3698" w14:textId="2DE251A1" w:rsidR="003D6A18" w:rsidRPr="000001EB" w:rsidRDefault="00153AEE" w:rsidP="009F6FC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Pr>
          <w:rFonts w:cs="Times New Roman"/>
        </w:rPr>
        <w:tab/>
      </w:r>
      <w:r w:rsidR="003D6A18" w:rsidRPr="000001EB">
        <w:rPr>
          <w:rFonts w:cs="Times New Roman"/>
        </w:rPr>
        <w:t xml:space="preserve">The pastor shall be </w:t>
      </w:r>
      <w:r w:rsidR="003D6A18" w:rsidRPr="000001EB">
        <w:rPr>
          <w:rFonts w:cs="Times New Roman"/>
          <w:i/>
          <w:iCs/>
        </w:rPr>
        <w:t>ex officio</w:t>
      </w:r>
      <w:r w:rsidR="003D6A18" w:rsidRPr="000001EB">
        <w:rPr>
          <w:rFonts w:cs="Times New Roman"/>
        </w:rPr>
        <w:t xml:space="preserve"> president of this congregation and the Congregation Council. The [congregation][Congregation Council] shall elect by written ballot the other officers of this congregation who shall serve for one year or until their successors are elected. Their terms shall begin at the close of the annual meeting at which they are elected.</w:t>
      </w:r>
    </w:p>
    <w:p w14:paraId="11816E91" w14:textId="77777777" w:rsidR="003D6A18" w:rsidRPr="000001EB" w:rsidRDefault="003D6A18" w:rsidP="009F6FC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b/>
          <w:bCs/>
        </w:rPr>
      </w:pPr>
      <w:r w:rsidRPr="000001EB">
        <w:rPr>
          <w:rFonts w:cs="Times New Roman"/>
          <w:b/>
          <w:bCs/>
        </w:rPr>
        <w:t>or</w:t>
      </w:r>
    </w:p>
    <w:p w14:paraId="2D7B7922" w14:textId="5E626381" w:rsidR="003D6A18" w:rsidRPr="000001EB" w:rsidRDefault="00153AEE" w:rsidP="009F6FC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Pr>
          <w:rFonts w:cs="Times New Roman"/>
          <w:spacing w:val="-4"/>
        </w:rPr>
        <w:tab/>
      </w:r>
      <w:r w:rsidR="003D6A18" w:rsidRPr="000001EB">
        <w:rPr>
          <w:rFonts w:cs="Times New Roman"/>
          <w:spacing w:val="-4"/>
        </w:rPr>
        <w:t xml:space="preserve">The pastor shall be </w:t>
      </w:r>
      <w:r w:rsidR="003D6A18" w:rsidRPr="000001EB">
        <w:rPr>
          <w:rFonts w:cs="Times New Roman"/>
          <w:i/>
          <w:iCs/>
          <w:spacing w:val="-4"/>
        </w:rPr>
        <w:t>ex officio</w:t>
      </w:r>
      <w:r w:rsidR="003D6A18" w:rsidRPr="000001EB">
        <w:rPr>
          <w:rFonts w:cs="Times New Roman"/>
          <w:spacing w:val="-4"/>
        </w:rPr>
        <w:t xml:space="preserve"> president of this congregation and the Congregation Council. The [congregation][Congregation Council] shall elect by written ballot the other officers of this congregation who shall serve for one year or until their successors are elected. Their terms shall begin on</w:t>
      </w:r>
      <w:r w:rsidR="00D1044D">
        <w:rPr>
          <w:rFonts w:cs="Times New Roman"/>
          <w:spacing w:val="-4"/>
        </w:rPr>
        <w:t xml:space="preserve"> </w:t>
      </w:r>
      <w:r w:rsidR="00D1044D">
        <w:rPr>
          <w:rFonts w:cs="Times New Roman"/>
          <w:spacing w:val="-4"/>
          <w:u w:val="single"/>
        </w:rPr>
        <w:t xml:space="preserve">      </w:t>
      </w:r>
      <w:r w:rsidR="003D6A18" w:rsidRPr="000001EB">
        <w:rPr>
          <w:rFonts w:cs="Times New Roman"/>
          <w:spacing w:val="-4"/>
        </w:rPr>
        <w:t>(month and day) and end on</w:t>
      </w:r>
      <w:r w:rsidR="00D1044D">
        <w:rPr>
          <w:rFonts w:cs="Times New Roman"/>
          <w:spacing w:val="-4"/>
        </w:rPr>
        <w:t xml:space="preserve"> </w:t>
      </w:r>
      <w:r w:rsidR="00D1044D">
        <w:rPr>
          <w:rFonts w:cs="Times New Roman"/>
          <w:spacing w:val="-4"/>
          <w:u w:val="single"/>
        </w:rPr>
        <w:t xml:space="preserve">      </w:t>
      </w:r>
      <w:r w:rsidR="003D6A18" w:rsidRPr="000001EB">
        <w:rPr>
          <w:rFonts w:cs="Times New Roman"/>
          <w:spacing w:val="-4"/>
        </w:rPr>
        <w:t>(month and day).</w:t>
      </w:r>
    </w:p>
    <w:p w14:paraId="74E2D9A0" w14:textId="74CC3791" w:rsidR="003D6A18" w:rsidRPr="000001EB" w:rsidRDefault="003D6A18" w:rsidP="009F6FC0">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6"/>
        </w:rPr>
      </w:pPr>
      <w:r w:rsidRPr="000001EB">
        <w:rPr>
          <w:rFonts w:cs="Times New Roman"/>
          <w:b/>
          <w:bCs/>
        </w:rPr>
        <w:t>C11.03.</w:t>
      </w:r>
      <w:r w:rsidRPr="000001EB">
        <w:rPr>
          <w:rFonts w:cs="Times New Roman"/>
        </w:rPr>
        <w:tab/>
      </w:r>
      <w:r w:rsidRPr="000001EB">
        <w:rPr>
          <w:rFonts w:cs="Times New Roman"/>
          <w:spacing w:val="-6"/>
        </w:rPr>
        <w:t>No officer shall hold more than one office at a time. No elected officer shall be eligible to serve more than two consecutive terms in the same office.</w:t>
      </w:r>
    </w:p>
    <w:p w14:paraId="3DC3CBE2"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p>
    <w:p w14:paraId="1B716137" w14:textId="77777777" w:rsidR="003D6A18" w:rsidRPr="000001EB" w:rsidRDefault="003D6A18" w:rsidP="00F00724">
      <w:pPr>
        <w:pStyle w:val="Heading2"/>
        <w:rPr>
          <w:rFonts w:cs="Times New Roman"/>
          <w:b w:val="0"/>
          <w:bCs/>
        </w:rPr>
      </w:pPr>
      <w:bookmarkStart w:id="162" w:name="_Toc146186736"/>
      <w:bookmarkStart w:id="163" w:name="_Toc148533842"/>
      <w:bookmarkStart w:id="164" w:name="_Toc195082407"/>
      <w:r w:rsidRPr="000001EB">
        <w:rPr>
          <w:rFonts w:cs="Times New Roman"/>
          <w:bCs/>
        </w:rPr>
        <w:t>Chapter 12.</w:t>
      </w:r>
      <w:bookmarkEnd w:id="162"/>
      <w:bookmarkEnd w:id="163"/>
      <w:bookmarkEnd w:id="164"/>
    </w:p>
    <w:p w14:paraId="67AB32BA" w14:textId="77777777" w:rsidR="003D6A18" w:rsidRPr="000001EB" w:rsidRDefault="003D6A18" w:rsidP="00F00724">
      <w:pPr>
        <w:pStyle w:val="Heading2"/>
        <w:rPr>
          <w:rFonts w:cs="Times New Roman"/>
          <w:b w:val="0"/>
          <w:bCs/>
          <w:caps/>
        </w:rPr>
      </w:pPr>
      <w:bookmarkStart w:id="165" w:name="_Toc49175999"/>
      <w:bookmarkStart w:id="166" w:name="_Toc56698444"/>
      <w:bookmarkStart w:id="167" w:name="_Toc90298563"/>
      <w:bookmarkStart w:id="168" w:name="_Toc146186737"/>
      <w:bookmarkStart w:id="169" w:name="_Toc148533843"/>
      <w:bookmarkStart w:id="170" w:name="_Toc148534052"/>
      <w:bookmarkStart w:id="171" w:name="_Toc149919746"/>
      <w:bookmarkStart w:id="172" w:name="_Toc152835376"/>
      <w:bookmarkStart w:id="173" w:name="_Toc195082408"/>
      <w:r w:rsidRPr="000001EB">
        <w:rPr>
          <w:rFonts w:cs="Times New Roman"/>
          <w:bCs/>
          <w:caps/>
        </w:rPr>
        <w:t>CONGREGATION COUNCIL</w:t>
      </w:r>
      <w:bookmarkEnd w:id="165"/>
      <w:bookmarkEnd w:id="166"/>
      <w:bookmarkEnd w:id="167"/>
      <w:bookmarkEnd w:id="168"/>
      <w:bookmarkEnd w:id="169"/>
      <w:bookmarkEnd w:id="170"/>
      <w:bookmarkEnd w:id="171"/>
      <w:bookmarkEnd w:id="172"/>
      <w:bookmarkEnd w:id="173"/>
    </w:p>
    <w:p w14:paraId="2DC5E8CE"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caps/>
          <w:sz w:val="12"/>
          <w:szCs w:val="12"/>
        </w:rPr>
      </w:pPr>
    </w:p>
    <w:p w14:paraId="1C80FB82" w14:textId="52247792" w:rsidR="003D6A18" w:rsidRPr="000001EB" w:rsidRDefault="003D6A18" w:rsidP="00B83AF4">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C12.01.</w:t>
      </w:r>
      <w:r w:rsidRPr="000001EB">
        <w:rPr>
          <w:rFonts w:cs="Times New Roman"/>
        </w:rPr>
        <w:tab/>
      </w:r>
      <w:r w:rsidRPr="000001EB">
        <w:rPr>
          <w:rFonts w:cs="Times New Roman"/>
          <w:spacing w:val="-4"/>
        </w:rPr>
        <w:t xml:space="preserve">The voting membership of the Congregation Council shall consist of the pastor(s)[, the deacon(s),] </w:t>
      </w:r>
      <w:r w:rsidR="00CD7D7E">
        <w:rPr>
          <w:rFonts w:cs="Times New Roman"/>
          <w:spacing w:val="-4"/>
        </w:rPr>
        <w:t>[</w:t>
      </w:r>
      <w:r w:rsidRPr="000001EB">
        <w:rPr>
          <w:rFonts w:cs="Times New Roman"/>
          <w:spacing w:val="-4"/>
        </w:rPr>
        <w:t xml:space="preserve">the officers of this congregation,] and </w:t>
      </w:r>
      <w:r w:rsidRPr="000001EB">
        <w:rPr>
          <w:rFonts w:cs="Times New Roman"/>
          <w:spacing w:val="-4"/>
        </w:rPr>
        <w:br/>
      </w:r>
      <w:r w:rsidRPr="004C375A">
        <w:rPr>
          <w:rFonts w:cs="Times New Roman"/>
          <w:spacing w:val="-4"/>
        </w:rPr>
        <w:t>[</w:t>
      </w:r>
      <w:r w:rsidR="00D1044D" w:rsidRPr="004C375A">
        <w:rPr>
          <w:rFonts w:cs="Times New Roman"/>
          <w:spacing w:val="-4"/>
        </w:rPr>
        <w:t xml:space="preserve"> </w:t>
      </w:r>
      <w:r w:rsidR="00D1044D">
        <w:rPr>
          <w:rFonts w:cs="Times New Roman"/>
          <w:spacing w:val="-4"/>
          <w:u w:val="single"/>
        </w:rPr>
        <w:t xml:space="preserve">     </w:t>
      </w:r>
      <w:r w:rsidR="00D1044D" w:rsidRPr="004C375A">
        <w:rPr>
          <w:rFonts w:cs="Times New Roman"/>
          <w:spacing w:val="-4"/>
        </w:rPr>
        <w:t xml:space="preserve"> </w:t>
      </w:r>
      <w:r w:rsidRPr="000001EB">
        <w:rPr>
          <w:rFonts w:cs="Times New Roman"/>
          <w:spacing w:val="-4"/>
        </w:rPr>
        <w:t>members] [not more than</w:t>
      </w:r>
      <w:r w:rsidR="00D1044D">
        <w:rPr>
          <w:rFonts w:cs="Times New Roman"/>
          <w:spacing w:val="-4"/>
        </w:rPr>
        <w:t xml:space="preserve"> </w:t>
      </w:r>
      <w:r w:rsidR="00D1044D">
        <w:rPr>
          <w:rFonts w:cs="Times New Roman"/>
          <w:spacing w:val="-4"/>
          <w:u w:val="single"/>
        </w:rPr>
        <w:t xml:space="preserve">     </w:t>
      </w:r>
      <w:r w:rsidR="00D1044D" w:rsidRPr="00E35A45">
        <w:rPr>
          <w:rFonts w:cs="Times New Roman"/>
          <w:spacing w:val="-4"/>
        </w:rPr>
        <w:t xml:space="preserve"> </w:t>
      </w:r>
      <w:r w:rsidRPr="000001EB">
        <w:rPr>
          <w:rFonts w:cs="Times New Roman"/>
          <w:spacing w:val="-4"/>
        </w:rPr>
        <w:t>nor fewer than</w:t>
      </w:r>
      <w:r w:rsidR="00D1044D">
        <w:rPr>
          <w:rFonts w:cs="Times New Roman"/>
          <w:spacing w:val="-4"/>
        </w:rPr>
        <w:t xml:space="preserve"> </w:t>
      </w:r>
      <w:r w:rsidR="00D1044D">
        <w:rPr>
          <w:rFonts w:cs="Times New Roman"/>
          <w:spacing w:val="-4"/>
          <w:u w:val="single"/>
        </w:rPr>
        <w:t xml:space="preserve">     </w:t>
      </w:r>
      <w:r w:rsidR="00D1044D" w:rsidRPr="00E35A45">
        <w:rPr>
          <w:rFonts w:cs="Times New Roman"/>
          <w:spacing w:val="-4"/>
        </w:rPr>
        <w:t xml:space="preserve"> </w:t>
      </w:r>
      <w:r w:rsidRPr="000001EB">
        <w:rPr>
          <w:rFonts w:cs="Times New Roman"/>
          <w:spacing w:val="-4"/>
        </w:rPr>
        <w:t>members] of this congregation, at least one of whom shall be a youth and at least one of whom shall be a young adult. Any voting member of this congregation may be elected, subject only to the limitation on the length of continuous service permitted in that office. A member’s place on the Congregation Council shall be declared vacant if the member a) ceases to be a voting member of this congregation or b) is absent from four successive regular meetings of the Congregation Council without cause. Consistent with the laws of the state in which this congregation is incorporated, this congregation may adopt procedures for the removal of a member of the Congregation Council in other circumstances.</w:t>
      </w:r>
    </w:p>
    <w:p w14:paraId="1B3D6772" w14:textId="017CF20D" w:rsidR="003D6A18" w:rsidRPr="000001EB" w:rsidRDefault="003D6A18" w:rsidP="00B83AF4">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lastRenderedPageBreak/>
        <w:t>C12.02.</w:t>
      </w:r>
      <w:r w:rsidRPr="000001EB">
        <w:rPr>
          <w:rFonts w:cs="Times New Roman"/>
        </w:rPr>
        <w:tab/>
        <w:t>The members of the Congregation Council except the pastor(s) [and deacon(s)] shall be elected by written ballot to serve for</w:t>
      </w:r>
      <w:r w:rsidR="00D1044D">
        <w:rPr>
          <w:rFonts w:cs="Times New Roman"/>
        </w:rPr>
        <w:t xml:space="preserve"> </w:t>
      </w:r>
      <w:r w:rsidR="00D1044D">
        <w:rPr>
          <w:rFonts w:cs="Times New Roman"/>
          <w:u w:val="single"/>
        </w:rPr>
        <w:t xml:space="preserve">     </w:t>
      </w:r>
      <w:r w:rsidR="00D1044D" w:rsidRPr="004C375A">
        <w:rPr>
          <w:rFonts w:cs="Times New Roman"/>
        </w:rPr>
        <w:t xml:space="preserve"> </w:t>
      </w:r>
      <w:r w:rsidRPr="000001EB">
        <w:rPr>
          <w:rFonts w:cs="Times New Roman"/>
        </w:rPr>
        <w:t>years or until their successors are elected. Such members shall be eligible to serve no more than two full terms consecutively. Their terms shall begin at the close of the annual meeting at which they are elected.</w:t>
      </w:r>
    </w:p>
    <w:p w14:paraId="1DB64341" w14:textId="77777777" w:rsidR="003D6A18" w:rsidRPr="000001EB" w:rsidRDefault="003D6A18" w:rsidP="00B83AF4">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b/>
          <w:bCs/>
        </w:rPr>
      </w:pPr>
      <w:r w:rsidRPr="000001EB">
        <w:rPr>
          <w:rFonts w:cs="Times New Roman"/>
          <w:b/>
          <w:bCs/>
        </w:rPr>
        <w:t>or</w:t>
      </w:r>
    </w:p>
    <w:p w14:paraId="743EC8FC" w14:textId="315E9C30" w:rsidR="003D6A18" w:rsidRPr="000001EB" w:rsidRDefault="00FA2C0B" w:rsidP="00B83AF4">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Pr>
          <w:rFonts w:cs="Times New Roman"/>
        </w:rPr>
        <w:tab/>
      </w:r>
      <w:r w:rsidR="003D6A18" w:rsidRPr="000001EB">
        <w:rPr>
          <w:rFonts w:cs="Times New Roman"/>
        </w:rPr>
        <w:t>The members of the Congregation Council except the pastor(s) [and deacon(s)] shall be elected at a legally called meeting of this congregation during the month of</w:t>
      </w:r>
      <w:r w:rsidR="00D1044D">
        <w:rPr>
          <w:rFonts w:cs="Times New Roman"/>
        </w:rPr>
        <w:t xml:space="preserve"> </w:t>
      </w:r>
      <w:r w:rsidR="00D1044D">
        <w:rPr>
          <w:rFonts w:cs="Times New Roman"/>
          <w:u w:val="single"/>
        </w:rPr>
        <w:t xml:space="preserve">     </w:t>
      </w:r>
      <w:r w:rsidR="003D6A18" w:rsidRPr="000001EB">
        <w:rPr>
          <w:rFonts w:cs="Times New Roman"/>
          <w:u w:val="single"/>
        </w:rPr>
        <w:t xml:space="preserve"> </w:t>
      </w:r>
      <w:r w:rsidR="003D6A18" w:rsidRPr="000001EB">
        <w:rPr>
          <w:rFonts w:cs="Times New Roman"/>
        </w:rPr>
        <w:t>. Their term of office shall be for</w:t>
      </w:r>
      <w:r w:rsidR="00D1044D">
        <w:rPr>
          <w:rFonts w:cs="Times New Roman"/>
        </w:rPr>
        <w:t xml:space="preserve"> </w:t>
      </w:r>
      <w:r w:rsidR="00D1044D">
        <w:rPr>
          <w:rFonts w:cs="Times New Roman"/>
          <w:u w:val="single"/>
        </w:rPr>
        <w:t xml:space="preserve">      </w:t>
      </w:r>
      <w:r w:rsidR="003D6A18" w:rsidRPr="000001EB">
        <w:rPr>
          <w:rFonts w:cs="Times New Roman"/>
        </w:rPr>
        <w:t>years, with the term of office beginning on</w:t>
      </w:r>
      <w:r w:rsidR="00D1044D">
        <w:rPr>
          <w:rFonts w:cs="Times New Roman"/>
        </w:rPr>
        <w:t xml:space="preserve"> </w:t>
      </w:r>
      <w:r w:rsidR="00D1044D">
        <w:rPr>
          <w:rFonts w:cs="Times New Roman"/>
          <w:u w:val="single"/>
        </w:rPr>
        <w:t xml:space="preserve">      </w:t>
      </w:r>
      <w:r w:rsidR="003D6A18" w:rsidRPr="000001EB">
        <w:rPr>
          <w:rFonts w:cs="Times New Roman"/>
        </w:rPr>
        <w:t>(month and day) and ending on</w:t>
      </w:r>
      <w:r w:rsidR="00D1044D">
        <w:rPr>
          <w:rFonts w:cs="Times New Roman"/>
        </w:rPr>
        <w:t xml:space="preserve"> </w:t>
      </w:r>
      <w:r w:rsidR="00D1044D">
        <w:rPr>
          <w:rFonts w:cs="Times New Roman"/>
          <w:u w:val="single"/>
        </w:rPr>
        <w:t xml:space="preserve">      </w:t>
      </w:r>
      <w:r w:rsidR="003D6A18" w:rsidRPr="000001EB">
        <w:rPr>
          <w:rFonts w:cs="Times New Roman"/>
        </w:rPr>
        <w:t>(month and day). Newly elected Congregation Council members shall be installed at worship at a time appointed by the Congregation Council.</w:t>
      </w:r>
    </w:p>
    <w:p w14:paraId="27B16A7A" w14:textId="159AB183" w:rsidR="003D6A18" w:rsidRPr="000001EB" w:rsidRDefault="003D6A18" w:rsidP="00B83AF4">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C12.03.</w:t>
      </w:r>
      <w:r w:rsidRPr="000001EB">
        <w:rPr>
          <w:rFonts w:cs="Times New Roman"/>
        </w:rPr>
        <w:tab/>
        <w:t>Should a member’s place on the Congregation Council be declared vacant, the Congregation Council shall elect, by majority vote, a successor until the next annual meeting.</w:t>
      </w:r>
    </w:p>
    <w:p w14:paraId="5C4E98C5" w14:textId="6A98A5EC" w:rsidR="003D6A18" w:rsidRPr="000001EB" w:rsidRDefault="003D6A18" w:rsidP="00B83AF4">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C12.04.</w:t>
      </w:r>
      <w:r w:rsidRPr="000001EB">
        <w:rPr>
          <w:rFonts w:cs="Times New Roman"/>
        </w:rPr>
        <w:tab/>
      </w:r>
      <w:r w:rsidRPr="000001EB">
        <w:rPr>
          <w:rFonts w:cs="Times New Roman"/>
          <w:spacing w:val="-4"/>
        </w:rPr>
        <w:t>The Congregation Council shall have general oversight of the life and activities of this congregation, and in particular its worship life, to the end that everything be done in accordance with the Word of God and the faith and practice of the Evangelical Lutheran Church in America. The duties of the Congregation Council shall include the following:</w:t>
      </w:r>
    </w:p>
    <w:p w14:paraId="4E479E39" w14:textId="1A04830F" w:rsidR="003D6A18" w:rsidRPr="000001EB" w:rsidRDefault="003D6A18" w:rsidP="00FA2C0B">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a.</w:t>
      </w:r>
      <w:r w:rsidRPr="000001EB">
        <w:rPr>
          <w:rFonts w:cs="Times New Roman"/>
        </w:rPr>
        <w:tab/>
        <w:t>To lead this congregation in stating its mission, to do long-range planning, to set goals and priorities, and to evaluate its activities in light of its mission and goals.</w:t>
      </w:r>
    </w:p>
    <w:p w14:paraId="2C8DD6B0" w14:textId="59938675" w:rsidR="003D6A18" w:rsidRPr="000001EB" w:rsidRDefault="003D6A18" w:rsidP="00FA2C0B">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b.</w:t>
      </w:r>
      <w:r w:rsidRPr="000001EB">
        <w:rPr>
          <w:rFonts w:cs="Times New Roman"/>
        </w:rPr>
        <w:tab/>
        <w:t>To seek to involve all members of this congregation in worship, learning, witness, service, and support.</w:t>
      </w:r>
    </w:p>
    <w:p w14:paraId="5871D994" w14:textId="18E8C870" w:rsidR="003D6A18" w:rsidRPr="000001EB" w:rsidRDefault="003D6A18" w:rsidP="00FA2C0B">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c.</w:t>
      </w:r>
      <w:r w:rsidRPr="000001EB">
        <w:rPr>
          <w:rFonts w:cs="Times New Roman"/>
        </w:rPr>
        <w:tab/>
        <w:t>To oversee and provide for the administration of this congregation to enable it to fulfill its functions and perform its mission.</w:t>
      </w:r>
    </w:p>
    <w:p w14:paraId="22B4F316" w14:textId="1CA0A712" w:rsidR="003D6A18" w:rsidRPr="000001EB" w:rsidRDefault="003D6A18" w:rsidP="00FA2C0B">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d.</w:t>
      </w:r>
      <w:r w:rsidRPr="000001EB">
        <w:rPr>
          <w:rFonts w:cs="Times New Roman"/>
        </w:rPr>
        <w:tab/>
        <w:t>To maintain supportive relationships with the rostered minister(s) and staff and help them annually to evaluate the fulfillment of their calling or employment.</w:t>
      </w:r>
    </w:p>
    <w:p w14:paraId="12DE5130" w14:textId="6A8771F3" w:rsidR="003D6A18" w:rsidRPr="000001EB" w:rsidRDefault="003D6A18" w:rsidP="00FA2C0B">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e.</w:t>
      </w:r>
      <w:r w:rsidRPr="000001EB">
        <w:rPr>
          <w:rFonts w:cs="Times New Roman"/>
        </w:rPr>
        <w:tab/>
        <w:t>To be examples individually and corporately of the style of life and ministry expected of all baptized persons.</w:t>
      </w:r>
    </w:p>
    <w:p w14:paraId="75DD48C5" w14:textId="15CFF717" w:rsidR="003D6A18" w:rsidRPr="000001EB" w:rsidRDefault="003D6A18" w:rsidP="00FA2C0B">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f.</w:t>
      </w:r>
      <w:r w:rsidRPr="000001EB">
        <w:rPr>
          <w:rFonts w:cs="Times New Roman"/>
        </w:rPr>
        <w:tab/>
        <w:t>To promote a congregational climate of peace and goodwill and, as differences and conflicts arise, to endeavor to foster mutual understanding.</w:t>
      </w:r>
    </w:p>
    <w:p w14:paraId="453D9F75" w14:textId="58F3FA47" w:rsidR="003D6A18" w:rsidRPr="000001EB" w:rsidRDefault="003D6A18" w:rsidP="00FA2C0B">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g.</w:t>
      </w:r>
      <w:r w:rsidRPr="000001EB">
        <w:rPr>
          <w:rFonts w:cs="Times New Roman"/>
        </w:rPr>
        <w:tab/>
        <w:t>To arrange for pastoral service during the sickness or absence of the pastor.</w:t>
      </w:r>
    </w:p>
    <w:p w14:paraId="681B28F0" w14:textId="408239D0" w:rsidR="003D6A18" w:rsidRPr="000001EB" w:rsidRDefault="003D6A18" w:rsidP="00FA2C0B">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h.</w:t>
      </w:r>
      <w:r w:rsidRPr="000001EB">
        <w:rPr>
          <w:rFonts w:cs="Times New Roman"/>
        </w:rPr>
        <w:tab/>
        <w:t>To emphasize support of the synod and churchwide organization of the Evangelical Lutheran Church in America as well as cooperation with other congregations, both Lutheran and non-Lutheran, subject to established policies of the synod and the Evangelical Lutheran Church in America.</w:t>
      </w:r>
    </w:p>
    <w:p w14:paraId="74FE6C6E" w14:textId="59B4055E" w:rsidR="003D6A18" w:rsidRPr="000001EB" w:rsidRDefault="003D6A18" w:rsidP="00FA2C0B">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i.</w:t>
      </w:r>
      <w:r w:rsidRPr="000001EB">
        <w:rPr>
          <w:rFonts w:cs="Times New Roman"/>
        </w:rPr>
        <w:tab/>
      </w:r>
      <w:r w:rsidRPr="000001EB">
        <w:rPr>
          <w:rFonts w:cs="Times New Roman"/>
          <w:spacing w:val="-4"/>
        </w:rPr>
        <w:t>To recommend and encourage the use of program resources produced or approved by the Evangelical Lutheran Church in America.</w:t>
      </w:r>
    </w:p>
    <w:p w14:paraId="5F92B1B8" w14:textId="1A87E49C" w:rsidR="003D6A18" w:rsidRPr="000001EB" w:rsidRDefault="003D6A18" w:rsidP="00FA2C0B">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lastRenderedPageBreak/>
        <w:t>j.</w:t>
      </w:r>
      <w:r w:rsidRPr="000001EB">
        <w:rPr>
          <w:rFonts w:cs="Times New Roman"/>
        </w:rPr>
        <w:tab/>
        <w:t>To seek out and encourage qualified persons to prepare for the ministry of the Gospel.</w:t>
      </w:r>
    </w:p>
    <w:p w14:paraId="19B8C021" w14:textId="6A59E898" w:rsidR="003D6A18" w:rsidRPr="000001EB" w:rsidRDefault="003D6A18" w:rsidP="00B83AF4">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C12.05.</w:t>
      </w:r>
      <w:r w:rsidRPr="000001EB">
        <w:rPr>
          <w:rFonts w:cs="Times New Roman"/>
        </w:rPr>
        <w:tab/>
        <w:t>The Congregation Council shall be responsible for the financial and property matters of this congregation.</w:t>
      </w:r>
    </w:p>
    <w:p w14:paraId="5FAF751F" w14:textId="78FB29DB" w:rsidR="003D6A18" w:rsidRPr="000001EB" w:rsidRDefault="003D6A18" w:rsidP="00FA2C0B">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a.</w:t>
      </w:r>
      <w:r w:rsidRPr="000001EB">
        <w:rPr>
          <w:rFonts w:cs="Times New Roman"/>
        </w:rPr>
        <w:tab/>
        <w:t>The Congregation Council shall be the board of [trustees] [directors] of this congregation and, as such, shall be responsible for maintaining and protecting its property and managing its business and fiscal affairs. It shall have the powers and be subject to the obligations that pertain to such boards under the laws of the State of _____________, except as otherwise provided herein.</w:t>
      </w:r>
    </w:p>
    <w:p w14:paraId="692D1CDF" w14:textId="12BC9A04" w:rsidR="003D6A18" w:rsidRPr="000001EB" w:rsidRDefault="003D6A18" w:rsidP="00FA2C0B">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b.</w:t>
      </w:r>
      <w:r w:rsidRPr="000001EB">
        <w:rPr>
          <w:rFonts w:cs="Times New Roman"/>
        </w:rPr>
        <w:tab/>
        <w:t>The Congregation Council shall not have the authority to buy, sell, or encumber real property unless specifically authorized to do so by a meeting of this congregation.</w:t>
      </w:r>
    </w:p>
    <w:p w14:paraId="02B98576" w14:textId="7480D338" w:rsidR="003D6A18" w:rsidRPr="000001EB" w:rsidRDefault="003D6A18" w:rsidP="00FA2C0B">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6"/>
        </w:rPr>
      </w:pPr>
      <w:r w:rsidRPr="000001EB">
        <w:rPr>
          <w:rFonts w:cs="Times New Roman"/>
          <w:spacing w:val="-6"/>
        </w:rPr>
        <w:t>c.</w:t>
      </w:r>
      <w:r w:rsidRPr="000001EB">
        <w:rPr>
          <w:rFonts w:cs="Times New Roman"/>
          <w:spacing w:val="-6"/>
        </w:rPr>
        <w:tab/>
        <w:t>The Congregation Council may enter into contracts of up to $ _______ for items not included in the budget.</w:t>
      </w:r>
    </w:p>
    <w:p w14:paraId="2241A94E" w14:textId="6DEB09D5" w:rsidR="003D6A18" w:rsidRPr="000001EB" w:rsidRDefault="003D6A18" w:rsidP="00FA2C0B">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d.</w:t>
      </w:r>
      <w:r w:rsidRPr="000001EB">
        <w:rPr>
          <w:rFonts w:cs="Times New Roman"/>
        </w:rPr>
        <w:tab/>
      </w:r>
      <w:r w:rsidRPr="000001EB">
        <w:rPr>
          <w:rFonts w:cs="Times New Roman"/>
          <w:spacing w:val="-4"/>
        </w:rPr>
        <w:t>The Congregation Council shall prepare an annual budget for adoption by this congregation, shall supervise the expenditure of funds in accordance therewith following its adoption, and may incur obligations of more than $ __________ in excess of the anticipated receipts only after approval by a Congregation Meeting. The budget shall include this congregation’s full indicated share in support of the wider ministry being carried on in collaboration with the synod and churchwide organization.</w:t>
      </w:r>
    </w:p>
    <w:p w14:paraId="4C08D9F9" w14:textId="510E8743" w:rsidR="003D6A18" w:rsidRPr="000001EB" w:rsidRDefault="003D6A18" w:rsidP="00FA2C0B">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spacing w:val="-4"/>
        </w:rPr>
        <w:t>e.</w:t>
      </w:r>
      <w:r w:rsidRPr="000001EB">
        <w:rPr>
          <w:rFonts w:cs="Times New Roman"/>
          <w:spacing w:val="-4"/>
        </w:rPr>
        <w:tab/>
        <w:t>The Congregation Council shall ascertain that the financial affairs of this congregation are being conducted efficiently, giving particular attention to the prompt payment of all obligations and to the regular forwarding of mission support monies to the synod.</w:t>
      </w:r>
    </w:p>
    <w:p w14:paraId="0A9EFEA0" w14:textId="3D9DCF23" w:rsidR="003D6A18" w:rsidRPr="000001EB" w:rsidRDefault="003D6A18" w:rsidP="00FA2C0B">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f.</w:t>
      </w:r>
      <w:r w:rsidRPr="000001EB">
        <w:rPr>
          <w:rFonts w:cs="Times New Roman"/>
        </w:rPr>
        <w:tab/>
        <w:t>The Congregation Council shall be responsible for this congregation’s investments and its total insurance program.</w:t>
      </w:r>
    </w:p>
    <w:p w14:paraId="109AF973" w14:textId="6A203812" w:rsidR="003D6A18" w:rsidRPr="000001EB" w:rsidRDefault="003D6A18" w:rsidP="00B83AF4">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C12.06.</w:t>
      </w:r>
      <w:r w:rsidRPr="000001EB">
        <w:rPr>
          <w:rFonts w:cs="Times New Roman"/>
        </w:rPr>
        <w:tab/>
        <w:t>The Congregation Council shall see that the provisions of this constitution[,] [and] its bylaws[,][and the continuing resolutions] are carried out.</w:t>
      </w:r>
    </w:p>
    <w:p w14:paraId="24606288" w14:textId="7113F9E1" w:rsidR="003D6A18" w:rsidRPr="000001EB" w:rsidRDefault="003D6A18" w:rsidP="00B83AF4">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C12.07.</w:t>
      </w:r>
      <w:r w:rsidRPr="000001EB">
        <w:rPr>
          <w:rFonts w:cs="Times New Roman"/>
        </w:rPr>
        <w:tab/>
        <w:t>The Congregation Council shall provide for an annual review of the membership roster.</w:t>
      </w:r>
    </w:p>
    <w:p w14:paraId="20B0C643" w14:textId="266629CC" w:rsidR="003D6A18" w:rsidRPr="000001EB" w:rsidRDefault="003D6A18" w:rsidP="00B83AF4">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C12.08.</w:t>
      </w:r>
      <w:r w:rsidRPr="000001EB">
        <w:rPr>
          <w:rFonts w:cs="Times New Roman"/>
        </w:rPr>
        <w:tab/>
        <w:t>The Congregation Council shall be responsible for the employment and supervision of the staff of this congregation.</w:t>
      </w:r>
      <w:r w:rsidR="00D1044D">
        <w:rPr>
          <w:rFonts w:cs="Times New Roman"/>
        </w:rPr>
        <w:t xml:space="preserve"> </w:t>
      </w:r>
      <w:r w:rsidRPr="000001EB">
        <w:rPr>
          <w:rFonts w:cs="Times New Roman"/>
        </w:rPr>
        <w:t>Nothing in this provision shall be deemed to affect this congregation’s responsibility for the call, terms of call, or termination of call of any employees who are on a roster of this church.</w:t>
      </w:r>
    </w:p>
    <w:p w14:paraId="38B2BD6D" w14:textId="385E30BB" w:rsidR="003D6A18" w:rsidRPr="000001EB" w:rsidRDefault="003D6A18" w:rsidP="00B83AF4">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C12.09.</w:t>
      </w:r>
      <w:r w:rsidRPr="000001EB">
        <w:rPr>
          <w:rFonts w:cs="Times New Roman"/>
        </w:rPr>
        <w:tab/>
        <w:t>The Congregation Council shall submit a comprehensive report to this congregation at the annual meeting.</w:t>
      </w:r>
    </w:p>
    <w:p w14:paraId="3C19C435" w14:textId="10804390" w:rsidR="003D6A18" w:rsidRPr="000001EB" w:rsidRDefault="003D6A18" w:rsidP="00B83AF4">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C12.11.</w:t>
      </w:r>
      <w:r w:rsidRPr="000001EB">
        <w:rPr>
          <w:rFonts w:cs="Times New Roman"/>
        </w:rPr>
        <w:tab/>
      </w:r>
      <w:r w:rsidRPr="000001EB">
        <w:rPr>
          <w:rFonts w:cs="Times New Roman"/>
          <w:spacing w:val="-4"/>
        </w:rPr>
        <w:t xml:space="preserve">The Congregation Council shall normally meet once a month. Special meetings may be called by the pastor or the </w:t>
      </w:r>
      <w:r w:rsidR="008659A3" w:rsidRPr="000001EB">
        <w:rPr>
          <w:rFonts w:cs="Times New Roman"/>
          <w:spacing w:val="-4"/>
        </w:rPr>
        <w:t>president</w:t>
      </w:r>
      <w:r w:rsidR="008659A3">
        <w:rPr>
          <w:rStyle w:val="FootnoteReference"/>
          <w:rFonts w:cs="Times New Roman"/>
          <w:spacing w:val="-4"/>
        </w:rPr>
        <w:footnoteReference w:id="3"/>
      </w:r>
      <w:r w:rsidRPr="000001EB">
        <w:rPr>
          <w:rFonts w:cs="Times New Roman"/>
          <w:spacing w:val="-4"/>
        </w:rPr>
        <w:t xml:space="preserve">, and shall be called </w:t>
      </w:r>
      <w:r w:rsidRPr="000001EB">
        <w:rPr>
          <w:rFonts w:cs="Times New Roman"/>
          <w:spacing w:val="-4"/>
        </w:rPr>
        <w:lastRenderedPageBreak/>
        <w:t>by the president at the request of at least one-half of its members. Notice of each special meeting shall be given to all who are entitled to be present.</w:t>
      </w:r>
    </w:p>
    <w:p w14:paraId="4388F547" w14:textId="23ACA5AF" w:rsidR="003D6A18" w:rsidRPr="000001EB" w:rsidRDefault="003D6A18" w:rsidP="00B83AF4">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C12.12.</w:t>
      </w:r>
      <w:r w:rsidRPr="000001EB">
        <w:rPr>
          <w:rFonts w:cs="Times New Roman"/>
        </w:rPr>
        <w:tab/>
      </w:r>
      <w:r w:rsidRPr="000001EB">
        <w:rPr>
          <w:rFonts w:cs="Times New Roman"/>
          <w:spacing w:val="-4"/>
        </w:rPr>
        <w:t>A quorum for the transaction of business shall consist of a majority of the members of the Congregation Council, including the [senior] pastor or interim pastor, except when the [senior] pastor or interim pastor requests or consents to be absent and has given prior approval to the agenda for a particular regular or special meeting, which shall be the only business considered at that meeting. Chronic or repeated absence of the [senior] pastor or interim pastor who has refused approval of the agenda of a subsequent regular or special meeting shall not preclude action by the Congregation Council, following consultation with the synod bishop.</w:t>
      </w:r>
    </w:p>
    <w:p w14:paraId="78367E54" w14:textId="315CF128" w:rsidR="003D6A18" w:rsidRPr="000001EB" w:rsidRDefault="003D6A18" w:rsidP="00B83AF4">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C12.13.</w:t>
      </w:r>
      <w:r w:rsidRPr="000001EB">
        <w:rPr>
          <w:rFonts w:cs="Times New Roman"/>
        </w:rPr>
        <w:tab/>
      </w:r>
      <w:r w:rsidR="00080647" w:rsidRPr="000001EB">
        <w:rPr>
          <w:rFonts w:cs="Times New Roman"/>
        </w:rPr>
        <w:t>The Congregation Council and its committees may hold meetings by remote communication, including electronically and by telephone conference</w:t>
      </w:r>
      <w:r w:rsidR="00080647">
        <w:rPr>
          <w:rFonts w:cs="Times New Roman"/>
        </w:rPr>
        <w:t>, as long as there is an opportunity for simultaneous aural communication or its equivalent.</w:t>
      </w:r>
      <w:r w:rsidR="00080647" w:rsidRPr="000001EB">
        <w:rPr>
          <w:rFonts w:cs="Times New Roman"/>
        </w:rPr>
        <w:t xml:space="preserve"> </w:t>
      </w:r>
      <w:r w:rsidR="00080647">
        <w:rPr>
          <w:rFonts w:cs="Times New Roman"/>
        </w:rPr>
        <w:t>T</w:t>
      </w:r>
      <w:r w:rsidR="00080647" w:rsidRPr="000001EB">
        <w:rPr>
          <w:rFonts w:cs="Times New Roman"/>
        </w:rPr>
        <w:t>o the extent permitted by state law, notice of all meetings may be provided electronically.</w:t>
      </w:r>
    </w:p>
    <w:p w14:paraId="5D995F0A"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5FDFECA8" w14:textId="77777777" w:rsidR="003D6A18" w:rsidRPr="000001EB" w:rsidRDefault="003D6A18" w:rsidP="00F00724">
      <w:pPr>
        <w:pStyle w:val="Heading2"/>
        <w:rPr>
          <w:rFonts w:cs="Times New Roman"/>
          <w:b w:val="0"/>
          <w:bCs/>
        </w:rPr>
      </w:pPr>
      <w:bookmarkStart w:id="174" w:name="_Toc146186738"/>
      <w:bookmarkStart w:id="175" w:name="_Toc148533844"/>
      <w:bookmarkStart w:id="176" w:name="_Toc195082409"/>
      <w:r w:rsidRPr="000001EB">
        <w:rPr>
          <w:rFonts w:cs="Times New Roman"/>
          <w:bCs/>
        </w:rPr>
        <w:t>Chapter 13.</w:t>
      </w:r>
      <w:bookmarkEnd w:id="174"/>
      <w:bookmarkEnd w:id="175"/>
      <w:bookmarkEnd w:id="176"/>
    </w:p>
    <w:p w14:paraId="2C86C3B2" w14:textId="77777777" w:rsidR="003D6A18" w:rsidRPr="000001EB" w:rsidRDefault="003D6A18" w:rsidP="00F00724">
      <w:pPr>
        <w:pStyle w:val="Heading2"/>
        <w:rPr>
          <w:rFonts w:cs="Times New Roman"/>
          <w:b w:val="0"/>
          <w:bCs/>
          <w:caps/>
        </w:rPr>
      </w:pPr>
      <w:bookmarkStart w:id="177" w:name="_Toc49176001"/>
      <w:bookmarkStart w:id="178" w:name="_Toc56698446"/>
      <w:bookmarkStart w:id="179" w:name="_Toc90298565"/>
      <w:bookmarkStart w:id="180" w:name="_Toc146186739"/>
      <w:bookmarkStart w:id="181" w:name="_Toc148533845"/>
      <w:bookmarkStart w:id="182" w:name="_Toc148534054"/>
      <w:bookmarkStart w:id="183" w:name="_Toc149919748"/>
      <w:bookmarkStart w:id="184" w:name="_Toc152835378"/>
      <w:bookmarkStart w:id="185" w:name="_Toc195082410"/>
      <w:r w:rsidRPr="000001EB">
        <w:rPr>
          <w:rFonts w:cs="Times New Roman"/>
          <w:bCs/>
          <w:caps/>
        </w:rPr>
        <w:t>CONGREGATION COMMITTEES</w:t>
      </w:r>
      <w:bookmarkEnd w:id="177"/>
      <w:bookmarkEnd w:id="178"/>
      <w:bookmarkEnd w:id="179"/>
      <w:bookmarkEnd w:id="180"/>
      <w:bookmarkEnd w:id="181"/>
      <w:bookmarkEnd w:id="182"/>
      <w:bookmarkEnd w:id="183"/>
      <w:bookmarkEnd w:id="184"/>
      <w:bookmarkEnd w:id="185"/>
    </w:p>
    <w:p w14:paraId="490E5543" w14:textId="77777777" w:rsidR="003D6A18" w:rsidRPr="00FA2C0B" w:rsidRDefault="003D6A18" w:rsidP="00FA2C0B">
      <w:pPr>
        <w:rPr>
          <w:sz w:val="12"/>
          <w:szCs w:val="14"/>
        </w:rPr>
      </w:pPr>
    </w:p>
    <w:p w14:paraId="45E9BDC3" w14:textId="5F1B0747" w:rsidR="003D6A18" w:rsidRPr="000001EB" w:rsidRDefault="003D6A18" w:rsidP="00FA2C0B">
      <w:pPr>
        <w:ind w:left="1080" w:hanging="1080"/>
      </w:pPr>
      <w:r w:rsidRPr="000001EB">
        <w:rPr>
          <w:b/>
          <w:bCs/>
        </w:rPr>
        <w:t>C13.01.</w:t>
      </w:r>
      <w:r w:rsidRPr="000001EB">
        <w:tab/>
        <w:t xml:space="preserve">The officers of this congregation and the pastor shall constitute the </w:t>
      </w:r>
      <w:r w:rsidRPr="000001EB">
        <w:rPr>
          <w:b/>
          <w:bCs/>
          <w:i/>
          <w:iCs/>
        </w:rPr>
        <w:t>Executive Committee</w:t>
      </w:r>
      <w:r w:rsidRPr="000001EB">
        <w:t>.</w:t>
      </w:r>
    </w:p>
    <w:p w14:paraId="3321B430" w14:textId="2AF31A2B" w:rsidR="003D6A18" w:rsidRPr="000001EB" w:rsidRDefault="003D6A18" w:rsidP="00FA2C0B">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C13.02.</w:t>
      </w:r>
      <w:r w:rsidRPr="000001EB">
        <w:rPr>
          <w:rFonts w:cs="Times New Roman"/>
        </w:rPr>
        <w:tab/>
        <w:t xml:space="preserve">A </w:t>
      </w:r>
      <w:r w:rsidRPr="000001EB">
        <w:rPr>
          <w:rFonts w:cs="Times New Roman"/>
          <w:b/>
          <w:bCs/>
          <w:i/>
          <w:iCs/>
        </w:rPr>
        <w:t>Nominating Committee</w:t>
      </w:r>
      <w:r w:rsidRPr="000001EB">
        <w:rPr>
          <w:rFonts w:cs="Times New Roman"/>
        </w:rPr>
        <w:t xml:space="preserve"> of six voting members of this congregation, two of whom, if possible, shall be outgoing members of the Congregation Council, shall be elected at the annual meeting for a term of one year. Members of the Nominating Committee are not eligible for consecutive re-election.</w:t>
      </w:r>
    </w:p>
    <w:p w14:paraId="2F0A60D1" w14:textId="4B3FA243" w:rsidR="003D6A18" w:rsidRPr="000001EB" w:rsidRDefault="003D6A18" w:rsidP="00FA2C0B">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C13.03.</w:t>
      </w:r>
      <w:r w:rsidRPr="000001EB">
        <w:rPr>
          <w:rFonts w:cs="Times New Roman"/>
        </w:rPr>
        <w:tab/>
      </w:r>
      <w:r w:rsidRPr="000001EB">
        <w:rPr>
          <w:rFonts w:cs="Times New Roman"/>
          <w:spacing w:val="-4"/>
        </w:rPr>
        <w:t xml:space="preserve">An </w:t>
      </w:r>
      <w:r w:rsidRPr="000001EB">
        <w:rPr>
          <w:rFonts w:cs="Times New Roman"/>
          <w:b/>
          <w:bCs/>
          <w:i/>
          <w:iCs/>
          <w:spacing w:val="-4"/>
        </w:rPr>
        <w:t>Audit Committee</w:t>
      </w:r>
      <w:r w:rsidRPr="000001EB">
        <w:rPr>
          <w:rFonts w:cs="Times New Roman"/>
          <w:spacing w:val="-4"/>
        </w:rPr>
        <w:t xml:space="preserve"> of three voting members shall be elected by the Congregation Council. Audit Committee members shall not be members of the Congregation Council. Term of office shall be three years, with one member elected each year. Members shall be eligible for re-election.</w:t>
      </w:r>
    </w:p>
    <w:p w14:paraId="3C31016D" w14:textId="6340B87C" w:rsidR="003D6A18" w:rsidRPr="000001EB" w:rsidRDefault="003D6A18" w:rsidP="00FA2C0B">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C13.04.</w:t>
      </w:r>
      <w:r w:rsidRPr="000001EB">
        <w:rPr>
          <w:rFonts w:cs="Times New Roman"/>
        </w:rPr>
        <w:tab/>
      </w:r>
      <w:r w:rsidRPr="000001EB">
        <w:rPr>
          <w:rFonts w:cs="Times New Roman"/>
          <w:b/>
          <w:bCs/>
          <w:i/>
          <w:iCs/>
        </w:rPr>
        <w:t>Mutual Ministry Committee(s)</w:t>
      </w:r>
      <w:r w:rsidRPr="000001EB">
        <w:rPr>
          <w:rFonts w:cs="Times New Roman"/>
        </w:rPr>
        <w:t xml:space="preserve"> (in the absence of a mutual ministry committee, the duties shall be fulfilled by the executive committee) shall be appointed jointly by the president [vice president</w:t>
      </w:r>
      <w:r w:rsidR="00CF19B7">
        <w:rPr>
          <w:rFonts w:ascii="ZWAdobeF" w:hAnsi="ZWAdobeF" w:cs="ZWAdobeF"/>
          <w:sz w:val="2"/>
          <w:szCs w:val="2"/>
        </w:rPr>
        <w:t>0F</w:t>
      </w:r>
      <w:r w:rsidRPr="000001EB">
        <w:rPr>
          <w:rStyle w:val="FootnoteReference"/>
          <w:rFonts w:cs="Times New Roman"/>
        </w:rPr>
        <w:footnoteReference w:id="4"/>
      </w:r>
      <w:r w:rsidRPr="000001EB">
        <w:rPr>
          <w:rFonts w:cs="Times New Roman"/>
        </w:rPr>
        <w:t>] and the rostered minister. Term of office shall be two years, with three members to be appointed each successive year.</w:t>
      </w:r>
    </w:p>
    <w:p w14:paraId="3F1081B9" w14:textId="44F24636" w:rsidR="003D6A18" w:rsidRPr="000001EB" w:rsidRDefault="003D6A18" w:rsidP="00FA2C0B">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C13.05.</w:t>
      </w:r>
      <w:r w:rsidRPr="000001EB">
        <w:rPr>
          <w:rFonts w:cs="Times New Roman"/>
        </w:rPr>
        <w:tab/>
      </w:r>
      <w:r w:rsidRPr="000001EB">
        <w:rPr>
          <w:rFonts w:cs="Times New Roman"/>
          <w:spacing w:val="-4"/>
        </w:rPr>
        <w:t xml:space="preserve">When a vacancy occurs in a position for which this congregation calls a rostered minister, a </w:t>
      </w:r>
      <w:r w:rsidRPr="000001EB">
        <w:rPr>
          <w:rFonts w:cs="Times New Roman"/>
          <w:b/>
          <w:bCs/>
          <w:i/>
          <w:iCs/>
          <w:spacing w:val="-4"/>
        </w:rPr>
        <w:t>Call Committee</w:t>
      </w:r>
      <w:r w:rsidRPr="000001EB">
        <w:rPr>
          <w:rFonts w:cs="Times New Roman"/>
          <w:spacing w:val="-4"/>
        </w:rPr>
        <w:t xml:space="preserve"> of six voting members shall be elected by [this congregation] [the Congregation Council]. Term of office will terminate upon installation of the newly called rostered minister.</w:t>
      </w:r>
    </w:p>
    <w:p w14:paraId="774D68DA" w14:textId="1D7C654E" w:rsidR="003D6A18" w:rsidRPr="000001EB" w:rsidRDefault="003D6A18" w:rsidP="00FA2C0B">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C13.06.</w:t>
      </w:r>
      <w:r w:rsidRPr="000001EB">
        <w:rPr>
          <w:rFonts w:cs="Times New Roman"/>
        </w:rPr>
        <w:tab/>
        <w:t>Other committees of this congregation may be formed, as the need arises, by decision of the Congregation Council.</w:t>
      </w:r>
    </w:p>
    <w:p w14:paraId="6FBC5A72" w14:textId="48471317" w:rsidR="003D6A18" w:rsidRPr="000001EB" w:rsidRDefault="003D6A18" w:rsidP="00FA2C0B">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C13.07.</w:t>
      </w:r>
      <w:r w:rsidRPr="000001EB">
        <w:rPr>
          <w:rFonts w:cs="Times New Roman"/>
        </w:rPr>
        <w:tab/>
        <w:t>Duties of committees of this congregation shall be specified in the [bylaws][continuing resolutions].</w:t>
      </w:r>
    </w:p>
    <w:p w14:paraId="27E6ACF2" w14:textId="69B42435" w:rsidR="003D6A18" w:rsidRPr="000001EB" w:rsidRDefault="003D6A18" w:rsidP="00FA2C0B">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lastRenderedPageBreak/>
        <w:t>C13.08.</w:t>
      </w:r>
      <w:r w:rsidRPr="000001EB">
        <w:rPr>
          <w:rFonts w:cs="Times New Roman"/>
        </w:rPr>
        <w:tab/>
      </w:r>
      <w:r w:rsidR="006273FB" w:rsidRPr="000001EB">
        <w:rPr>
          <w:rFonts w:cs="Times New Roman"/>
        </w:rPr>
        <w:t xml:space="preserve">The [senior] pastor of this congregation shall be </w:t>
      </w:r>
      <w:r w:rsidR="006273FB" w:rsidRPr="00D70905">
        <w:rPr>
          <w:rFonts w:cs="Times New Roman"/>
          <w:i/>
          <w:iCs/>
        </w:rPr>
        <w:t>ex officio</w:t>
      </w:r>
      <w:r w:rsidR="006273FB" w:rsidRPr="000001EB">
        <w:rPr>
          <w:rFonts w:cs="Times New Roman"/>
        </w:rPr>
        <w:t xml:space="preserve"> a member of all committees and boards of this congregation. </w:t>
      </w:r>
      <w:r w:rsidR="00353A5A">
        <w:rPr>
          <w:rFonts w:cs="Times New Roman"/>
        </w:rPr>
        <w:t>[</w:t>
      </w:r>
      <w:r w:rsidR="006273FB" w:rsidRPr="000001EB">
        <w:rPr>
          <w:rFonts w:cs="Times New Roman"/>
        </w:rPr>
        <w:t xml:space="preserve">The </w:t>
      </w:r>
      <w:r w:rsidR="00A14E85" w:rsidRPr="000001EB">
        <w:rPr>
          <w:rFonts w:cs="Times New Roman"/>
        </w:rPr>
        <w:t>[</w:t>
      </w:r>
      <w:r w:rsidR="006273FB" w:rsidRPr="000001EB">
        <w:rPr>
          <w:rFonts w:cs="Times New Roman"/>
        </w:rPr>
        <w:t>president</w:t>
      </w:r>
      <w:r w:rsidR="001901BD">
        <w:rPr>
          <w:rFonts w:cs="Times New Roman"/>
        </w:rPr>
        <w:t>]</w:t>
      </w:r>
      <w:r w:rsidR="006273FB">
        <w:rPr>
          <w:rStyle w:val="FootnoteReference"/>
          <w:rFonts w:cs="Times New Roman"/>
        </w:rPr>
        <w:footnoteReference w:customMarkFollows="1" w:id="5"/>
        <w:t>4</w:t>
      </w:r>
      <w:r w:rsidR="006273FB" w:rsidRPr="000001EB">
        <w:rPr>
          <w:rFonts w:cs="Times New Roman"/>
        </w:rPr>
        <w:t xml:space="preserve"> </w:t>
      </w:r>
      <w:r w:rsidR="006273FB">
        <w:rPr>
          <w:rFonts w:cs="Times New Roman"/>
        </w:rPr>
        <w:t xml:space="preserve">[vice president] </w:t>
      </w:r>
      <w:r w:rsidR="006273FB" w:rsidRPr="000001EB">
        <w:rPr>
          <w:rFonts w:cs="Times New Roman"/>
        </w:rPr>
        <w:t xml:space="preserve">of this congregation shall be </w:t>
      </w:r>
      <w:r w:rsidR="006273FB" w:rsidRPr="000001EB">
        <w:rPr>
          <w:rFonts w:cs="Times New Roman"/>
          <w:i/>
          <w:iCs/>
        </w:rPr>
        <w:t>ex officio</w:t>
      </w:r>
      <w:r w:rsidR="006273FB" w:rsidRPr="000001EB">
        <w:rPr>
          <w:rFonts w:cs="Times New Roman"/>
        </w:rPr>
        <w:t xml:space="preserve"> a member of all committees and boards of this congregation, except the Nominating Committee.]</w:t>
      </w:r>
    </w:p>
    <w:p w14:paraId="5785782F"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36608CB9" w14:textId="77777777" w:rsidR="003D6A18" w:rsidRPr="000001EB" w:rsidRDefault="003D6A18" w:rsidP="00F00724">
      <w:pPr>
        <w:pStyle w:val="Heading2"/>
        <w:rPr>
          <w:rFonts w:cs="Times New Roman"/>
        </w:rPr>
      </w:pPr>
      <w:bookmarkStart w:id="186" w:name="_Toc146186740"/>
      <w:bookmarkStart w:id="187" w:name="_Toc148533846"/>
      <w:bookmarkStart w:id="188" w:name="_Toc195082411"/>
      <w:r w:rsidRPr="000001EB">
        <w:rPr>
          <w:rFonts w:cs="Times New Roman"/>
          <w:bCs/>
        </w:rPr>
        <w:t>Chapter 14</w:t>
      </w:r>
      <w:r w:rsidRPr="000001EB">
        <w:rPr>
          <w:rFonts w:cs="Times New Roman"/>
        </w:rPr>
        <w:t>.</w:t>
      </w:r>
      <w:bookmarkEnd w:id="186"/>
      <w:bookmarkEnd w:id="187"/>
      <w:bookmarkEnd w:id="188"/>
    </w:p>
    <w:p w14:paraId="31037365" w14:textId="77777777" w:rsidR="003D6A18" w:rsidRPr="000001EB" w:rsidRDefault="003D6A18" w:rsidP="00F00724">
      <w:pPr>
        <w:pStyle w:val="Heading2"/>
        <w:rPr>
          <w:rFonts w:cs="Times New Roman"/>
          <w:b w:val="0"/>
          <w:bCs/>
          <w:caps/>
        </w:rPr>
      </w:pPr>
      <w:bookmarkStart w:id="189" w:name="_Toc49176003"/>
      <w:bookmarkStart w:id="190" w:name="_Toc56698448"/>
      <w:bookmarkStart w:id="191" w:name="_Toc90298567"/>
      <w:bookmarkStart w:id="192" w:name="_Toc146186741"/>
      <w:bookmarkStart w:id="193" w:name="_Toc148533847"/>
      <w:bookmarkStart w:id="194" w:name="_Toc148534056"/>
      <w:bookmarkStart w:id="195" w:name="_Toc149919750"/>
      <w:bookmarkStart w:id="196" w:name="_Toc152835380"/>
      <w:bookmarkStart w:id="197" w:name="_Toc195082412"/>
      <w:r w:rsidRPr="000001EB">
        <w:rPr>
          <w:rFonts w:cs="Times New Roman"/>
          <w:bCs/>
          <w:caps/>
        </w:rPr>
        <w:t>ORGANIZATIONS WITHIN THIS CONGREGATION</w:t>
      </w:r>
      <w:bookmarkEnd w:id="189"/>
      <w:bookmarkEnd w:id="190"/>
      <w:bookmarkEnd w:id="191"/>
      <w:bookmarkEnd w:id="192"/>
      <w:bookmarkEnd w:id="193"/>
      <w:bookmarkEnd w:id="194"/>
      <w:bookmarkEnd w:id="195"/>
      <w:bookmarkEnd w:id="196"/>
      <w:bookmarkEnd w:id="197"/>
    </w:p>
    <w:p w14:paraId="6C6EA987"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caps/>
          <w:sz w:val="12"/>
          <w:szCs w:val="12"/>
        </w:rPr>
      </w:pPr>
    </w:p>
    <w:p w14:paraId="6C6A96F4" w14:textId="62230DF1" w:rsidR="003D6A18" w:rsidRPr="000001EB" w:rsidRDefault="003D6A18"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C14.01.</w:t>
      </w:r>
      <w:r w:rsidRPr="000001EB">
        <w:rPr>
          <w:rFonts w:cs="Times New Roman"/>
        </w:rPr>
        <w:tab/>
        <w:t>All organizations within this congregation shall exist to aid it in ministering to the members of this congregation and to all persons who can be reached with the Gospel of Christ. As outgrowths and expressions of this congregation’s life, the organizations are subject to its oversight and direction. This congregation at its meeting shall determine their policies, guide their activities, and receive reports concerning their membership, work, and finances.</w:t>
      </w:r>
    </w:p>
    <w:p w14:paraId="502DF2AB" w14:textId="75DAD22E" w:rsidR="003D6A18" w:rsidRPr="000001EB" w:rsidRDefault="003D6A18"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C14.02.</w:t>
      </w:r>
      <w:r w:rsidRPr="000001EB">
        <w:rPr>
          <w:rFonts w:cs="Times New Roman"/>
        </w:rPr>
        <w:tab/>
        <w:t>Special interest groups, other than those of the official organizations of the Evangelical Lutheran Church in America, may be organized only after authorization has been given by the Congregation Council [and specified in a continuing resolution].</w:t>
      </w:r>
    </w:p>
    <w:p w14:paraId="0DC376D8"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1EB30574" w14:textId="77777777" w:rsidR="003D6A18" w:rsidRPr="000001EB" w:rsidRDefault="003D6A18" w:rsidP="00F00724">
      <w:pPr>
        <w:pStyle w:val="Heading2"/>
        <w:rPr>
          <w:rFonts w:cs="Times New Roman"/>
          <w:b w:val="0"/>
          <w:bCs/>
        </w:rPr>
      </w:pPr>
      <w:bookmarkStart w:id="198" w:name="_Toc146186742"/>
      <w:bookmarkStart w:id="199" w:name="_Toc148533848"/>
      <w:bookmarkStart w:id="200" w:name="_Toc195082413"/>
      <w:r w:rsidRPr="000001EB">
        <w:rPr>
          <w:rFonts w:cs="Times New Roman"/>
          <w:bCs/>
        </w:rPr>
        <w:t>Chapter 15.</w:t>
      </w:r>
      <w:bookmarkEnd w:id="198"/>
      <w:bookmarkEnd w:id="199"/>
      <w:bookmarkEnd w:id="200"/>
    </w:p>
    <w:p w14:paraId="54E4E378" w14:textId="77777777" w:rsidR="003D6A18" w:rsidRPr="000001EB" w:rsidRDefault="003D6A18" w:rsidP="00F00724">
      <w:pPr>
        <w:pStyle w:val="Heading2"/>
        <w:rPr>
          <w:rFonts w:cs="Times New Roman"/>
          <w:b w:val="0"/>
          <w:bCs/>
          <w:caps/>
        </w:rPr>
      </w:pPr>
      <w:bookmarkStart w:id="201" w:name="_Toc49176005"/>
      <w:bookmarkStart w:id="202" w:name="_Toc56698450"/>
      <w:bookmarkStart w:id="203" w:name="_Toc90298569"/>
      <w:bookmarkStart w:id="204" w:name="_Toc146186743"/>
      <w:bookmarkStart w:id="205" w:name="_Toc148533849"/>
      <w:bookmarkStart w:id="206" w:name="_Toc148534058"/>
      <w:bookmarkStart w:id="207" w:name="_Toc149919752"/>
      <w:bookmarkStart w:id="208" w:name="_Toc152835382"/>
      <w:bookmarkStart w:id="209" w:name="_Toc195082414"/>
      <w:r w:rsidRPr="000001EB">
        <w:rPr>
          <w:rFonts w:cs="Times New Roman"/>
          <w:bCs/>
          <w:caps/>
        </w:rPr>
        <w:t>DISCIPLINE OF MEMBERS AND ADJUDICATION</w:t>
      </w:r>
      <w:bookmarkEnd w:id="201"/>
      <w:bookmarkEnd w:id="202"/>
      <w:bookmarkEnd w:id="203"/>
      <w:bookmarkEnd w:id="204"/>
      <w:bookmarkEnd w:id="205"/>
      <w:bookmarkEnd w:id="206"/>
      <w:bookmarkEnd w:id="207"/>
      <w:bookmarkEnd w:id="208"/>
      <w:bookmarkEnd w:id="209"/>
    </w:p>
    <w:p w14:paraId="6BF75280"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b/>
          <w:bCs/>
          <w:caps/>
          <w:sz w:val="12"/>
          <w:szCs w:val="12"/>
        </w:rPr>
      </w:pPr>
    </w:p>
    <w:p w14:paraId="67211103" w14:textId="77777777" w:rsidR="004B5FC0" w:rsidRDefault="003D6A18"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6"/>
        </w:rPr>
      </w:pPr>
      <w:r w:rsidRPr="000001EB">
        <w:rPr>
          <w:rFonts w:cs="Times New Roman"/>
          <w:b/>
          <w:bCs/>
        </w:rPr>
        <w:t>*C15.01.</w:t>
      </w:r>
      <w:r w:rsidRPr="000001EB">
        <w:rPr>
          <w:rFonts w:cs="Times New Roman"/>
        </w:rPr>
        <w:tab/>
      </w:r>
      <w:r w:rsidRPr="000001EB">
        <w:rPr>
          <w:rFonts w:cs="Times New Roman"/>
          <w:spacing w:val="-6"/>
        </w:rPr>
        <w:t xml:space="preserve">Persistent and public denial of the Christian faith, willful or criminal conduct grossly unbecoming a member of the Church of Christ, continual and intentional interference with the ministry of this congregation, or willful and repeated harassment or defamation of member(s) of this congregation is sufficient cause for discipline of a member. Prior to disciplinary action, reconciliation and repentance will be attempted following Matthew 18:15–17, proceeding through these successive steps, as necessary: </w:t>
      </w:r>
    </w:p>
    <w:p w14:paraId="2C766330" w14:textId="7B50010A" w:rsidR="008D1E68" w:rsidRDefault="00E102B0" w:rsidP="004B5FC0">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6"/>
        </w:rPr>
      </w:pPr>
      <w:r>
        <w:rPr>
          <w:rFonts w:cs="Times New Roman"/>
          <w:spacing w:val="-6"/>
        </w:rPr>
        <w:t>a.</w:t>
      </w:r>
      <w:r>
        <w:rPr>
          <w:rFonts w:cs="Times New Roman"/>
          <w:spacing w:val="-6"/>
        </w:rPr>
        <w:tab/>
      </w:r>
      <w:r w:rsidR="003D6A18" w:rsidRPr="000001EB">
        <w:rPr>
          <w:rFonts w:cs="Times New Roman"/>
          <w:spacing w:val="-6"/>
        </w:rPr>
        <w:t xml:space="preserve">private counsel and admonition by the pastor, </w:t>
      </w:r>
    </w:p>
    <w:p w14:paraId="167CA172" w14:textId="4744E54D" w:rsidR="008D1E68" w:rsidRDefault="00E102B0" w:rsidP="004B5FC0">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6"/>
        </w:rPr>
      </w:pPr>
      <w:r>
        <w:rPr>
          <w:rFonts w:cs="Times New Roman"/>
          <w:spacing w:val="-6"/>
        </w:rPr>
        <w:t>b.</w:t>
      </w:r>
      <w:r>
        <w:rPr>
          <w:rFonts w:cs="Times New Roman"/>
          <w:spacing w:val="-6"/>
        </w:rPr>
        <w:tab/>
      </w:r>
      <w:r w:rsidR="003D6A18" w:rsidRPr="000001EB">
        <w:rPr>
          <w:rFonts w:cs="Times New Roman"/>
          <w:spacing w:val="-6"/>
        </w:rPr>
        <w:t xml:space="preserve">censure and admonition by the pastor in the presence of two or three witnesses, </w:t>
      </w:r>
    </w:p>
    <w:p w14:paraId="29F232CE" w14:textId="391DA0CD" w:rsidR="008D1E68" w:rsidRDefault="003D6A18" w:rsidP="004B5FC0">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6"/>
        </w:rPr>
      </w:pPr>
      <w:r w:rsidRPr="000001EB">
        <w:rPr>
          <w:rFonts w:cs="Times New Roman"/>
          <w:spacing w:val="-6"/>
        </w:rPr>
        <w:t>c</w:t>
      </w:r>
      <w:r w:rsidR="00E102B0">
        <w:rPr>
          <w:rFonts w:cs="Times New Roman"/>
          <w:spacing w:val="-6"/>
        </w:rPr>
        <w:t>.</w:t>
      </w:r>
      <w:r w:rsidR="00E102B0">
        <w:rPr>
          <w:rFonts w:cs="Times New Roman"/>
          <w:spacing w:val="-6"/>
        </w:rPr>
        <w:tab/>
      </w:r>
      <w:r w:rsidRPr="000001EB">
        <w:rPr>
          <w:rFonts w:cs="Times New Roman"/>
          <w:spacing w:val="-6"/>
        </w:rPr>
        <w:t xml:space="preserve">written referral of the matter by the Congregation Council to the vice president of the synod, who will refer it to a consultation panel drawn from the Consultation Committee of the synod, and </w:t>
      </w:r>
    </w:p>
    <w:p w14:paraId="7FEDE0BC" w14:textId="40AEAC8B" w:rsidR="008D1E68" w:rsidRDefault="003D6A18" w:rsidP="004B5FC0">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6"/>
        </w:rPr>
      </w:pPr>
      <w:r w:rsidRPr="000001EB">
        <w:rPr>
          <w:rFonts w:cs="Times New Roman"/>
          <w:spacing w:val="-6"/>
        </w:rPr>
        <w:t>d</w:t>
      </w:r>
      <w:r w:rsidR="00E102B0">
        <w:rPr>
          <w:rFonts w:cs="Times New Roman"/>
          <w:spacing w:val="-6"/>
        </w:rPr>
        <w:t>.</w:t>
      </w:r>
      <w:r w:rsidR="00E102B0">
        <w:rPr>
          <w:rFonts w:cs="Times New Roman"/>
          <w:spacing w:val="-6"/>
        </w:rPr>
        <w:tab/>
      </w:r>
      <w:r w:rsidRPr="000001EB">
        <w:rPr>
          <w:rFonts w:cs="Times New Roman"/>
          <w:spacing w:val="-6"/>
        </w:rPr>
        <w:t xml:space="preserve">written referral of the matter by the consultation panel to the Committee on Discipline of the synod. </w:t>
      </w:r>
    </w:p>
    <w:p w14:paraId="0A24E586" w14:textId="414C9901" w:rsidR="003D6A18" w:rsidRPr="000001EB" w:rsidRDefault="003D6A18" w:rsidP="008D1E68">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rPr>
          <w:rFonts w:cs="Times New Roman"/>
          <w:spacing w:val="-6"/>
        </w:rPr>
      </w:pPr>
      <w:r w:rsidRPr="000001EB">
        <w:rPr>
          <w:rFonts w:cs="Times New Roman"/>
          <w:spacing w:val="-6"/>
        </w:rPr>
        <w:t>If, for any reason, the pastor is unable to administer the admonitions required by a. and b. hereof, those steps may be performed by another pastor chosen by the Executive Committee of the Congregation Council.</w:t>
      </w:r>
    </w:p>
    <w:p w14:paraId="4486043F" w14:textId="78211831" w:rsidR="003D6A18" w:rsidRPr="000001EB" w:rsidRDefault="003D6A18"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*C15.02.</w:t>
      </w:r>
      <w:r w:rsidRPr="000001EB">
        <w:rPr>
          <w:rFonts w:cs="Times New Roman"/>
        </w:rPr>
        <w:tab/>
      </w:r>
      <w:r w:rsidR="00F73B5C" w:rsidRPr="000001EB">
        <w:rPr>
          <w:rFonts w:cs="Times New Roman"/>
          <w:spacing w:val="-4"/>
        </w:rPr>
        <w:t xml:space="preserve">The process for discipline of a member of this congregation shall be governed as prescribed by the chapter on discipline in the </w:t>
      </w:r>
      <w:r w:rsidR="00F73B5C" w:rsidRPr="00E56A12">
        <w:rPr>
          <w:rFonts w:cs="Times New Roman"/>
          <w:i/>
          <w:iCs/>
          <w:spacing w:val="-4"/>
        </w:rPr>
        <w:t xml:space="preserve">Constitution, </w:t>
      </w:r>
      <w:r w:rsidR="00F73B5C" w:rsidRPr="00E56A12">
        <w:rPr>
          <w:rFonts w:cs="Times New Roman"/>
          <w:i/>
          <w:iCs/>
          <w:spacing w:val="-4"/>
        </w:rPr>
        <w:lastRenderedPageBreak/>
        <w:t>Bylaws, and Continuing Resolutions of the Evangelical Lutheran Church in America</w:t>
      </w:r>
      <w:r w:rsidR="00F73B5C" w:rsidRPr="000001EB">
        <w:rPr>
          <w:rFonts w:cs="Times New Roman"/>
          <w:spacing w:val="-4"/>
        </w:rPr>
        <w:t>.</w:t>
      </w:r>
      <w:r w:rsidR="00F73B5C">
        <w:rPr>
          <w:rFonts w:cs="Times New Roman"/>
          <w:spacing w:val="-4"/>
        </w:rPr>
        <w:t xml:space="preserve"> </w:t>
      </w:r>
      <w:r w:rsidR="00F73B5C" w:rsidRPr="000001EB">
        <w:rPr>
          <w:rFonts w:cs="Times New Roman"/>
          <w:spacing w:val="-4"/>
        </w:rPr>
        <w:t>If the counseling, censure, and admonitions pursuant to *C15.01. do not result in repentance and amendment of life, charges against the accused member(s) that are specific and in writing may be prepared by the Congregation Council, signed, and submitted to the vice president of the synod.</w:t>
      </w:r>
      <w:r w:rsidR="00F73B5C">
        <w:rPr>
          <w:rFonts w:cs="Times New Roman"/>
          <w:spacing w:val="-4"/>
        </w:rPr>
        <w:t xml:space="preserve"> </w:t>
      </w:r>
      <w:r w:rsidR="00F73B5C" w:rsidRPr="000001EB">
        <w:rPr>
          <w:rFonts w:cs="Times New Roman"/>
          <w:spacing w:val="-4"/>
        </w:rPr>
        <w:t xml:space="preserve">The vice president shall select from the synod’s Consultation Committee a panel of five members (three laypersons and two </w:t>
      </w:r>
      <w:r w:rsidR="00F73B5C">
        <w:rPr>
          <w:rFonts w:cs="Times New Roman"/>
          <w:spacing w:val="-4"/>
        </w:rPr>
        <w:t xml:space="preserve">rostered </w:t>
      </w:r>
      <w:r w:rsidR="00F73B5C" w:rsidRPr="000001EB">
        <w:rPr>
          <w:rFonts w:cs="Times New Roman"/>
          <w:spacing w:val="-4"/>
        </w:rPr>
        <w:t>ministers).</w:t>
      </w:r>
      <w:r w:rsidR="00F73B5C">
        <w:rPr>
          <w:rFonts w:cs="Times New Roman"/>
          <w:spacing w:val="-4"/>
        </w:rPr>
        <w:t xml:space="preserve"> </w:t>
      </w:r>
      <w:r w:rsidR="00F73B5C" w:rsidRPr="000001EB">
        <w:rPr>
          <w:rFonts w:cs="Times New Roman"/>
          <w:spacing w:val="-4"/>
        </w:rPr>
        <w:t>A copy of the written charges shall be provided to the consultation panel and the accused member(s).</w:t>
      </w:r>
      <w:r w:rsidR="00F73B5C">
        <w:rPr>
          <w:rFonts w:cs="Times New Roman"/>
          <w:spacing w:val="-4"/>
        </w:rPr>
        <w:t xml:space="preserve"> </w:t>
      </w:r>
      <w:r w:rsidR="00F73B5C" w:rsidRPr="000001EB">
        <w:rPr>
          <w:rFonts w:cs="Times New Roman"/>
          <w:spacing w:val="-4"/>
        </w:rPr>
        <w:t>The consultation panel, after requesting a written reply to the charges from the accused member(s), shall consider the matter and seek a resolution by means of investigation, consultation, mediation, or whatever other means may seem appropriate.</w:t>
      </w:r>
      <w:r w:rsidR="00F73B5C">
        <w:rPr>
          <w:rFonts w:cs="Times New Roman"/>
          <w:spacing w:val="-4"/>
        </w:rPr>
        <w:t xml:space="preserve"> </w:t>
      </w:r>
      <w:r w:rsidR="00F73B5C" w:rsidRPr="000001EB">
        <w:rPr>
          <w:rFonts w:cs="Times New Roman"/>
          <w:spacing w:val="-4"/>
        </w:rPr>
        <w:t>The panel’s efforts to reach a mutually agreeable resolution shall continue for no more than 45 days after the matter is submitted to it.</w:t>
      </w:r>
    </w:p>
    <w:p w14:paraId="645DB210" w14:textId="4421EBBA" w:rsidR="003D6A18" w:rsidRPr="000001EB" w:rsidRDefault="003D6A18"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*C15.03.</w:t>
      </w:r>
      <w:r w:rsidRPr="000001EB">
        <w:rPr>
          <w:rFonts w:cs="Times New Roman"/>
        </w:rPr>
        <w:tab/>
      </w:r>
      <w:r w:rsidRPr="000001EB">
        <w:rPr>
          <w:rFonts w:cs="Times New Roman"/>
          <w:spacing w:val="-4"/>
        </w:rPr>
        <w:t>If the consultation panel fails to resolve the matter, that panel shall refer the case in writing, including the written charges and the accused member’s reply, to the Committee on Discipline of the synod for a hearing.</w:t>
      </w:r>
      <w:r w:rsidR="00D1044D">
        <w:rPr>
          <w:rFonts w:cs="Times New Roman"/>
          <w:spacing w:val="-4"/>
        </w:rPr>
        <w:t xml:space="preserve"> </w:t>
      </w:r>
      <w:r w:rsidRPr="000001EB">
        <w:rPr>
          <w:rFonts w:cs="Times New Roman"/>
          <w:spacing w:val="-4"/>
        </w:rPr>
        <w:t>A copy of the panel’s written referral shall be delivered to the vice president of the synod, the Congregation Council, and the accused member(s) at the same time it is sent to the Committee on Discipline of the synod. The Executive Committee of the Synod Council shall then select six members from the Committee on Discipline to decide the case and shall appoint a member of the Synod Council to preside as nonvoting chair.</w:t>
      </w:r>
      <w:r w:rsidR="00D1044D">
        <w:rPr>
          <w:rFonts w:cs="Times New Roman"/>
          <w:spacing w:val="-4"/>
        </w:rPr>
        <w:t xml:space="preserve"> </w:t>
      </w:r>
      <w:r w:rsidRPr="000001EB">
        <w:rPr>
          <w:rFonts w:cs="Times New Roman"/>
          <w:spacing w:val="-4"/>
        </w:rPr>
        <w:t>Those six members, plus the nonvoting chair, comprise the discipline hearing panel for deciding the case.</w:t>
      </w:r>
      <w:r w:rsidR="00D1044D">
        <w:rPr>
          <w:rFonts w:cs="Times New Roman"/>
          <w:spacing w:val="-4"/>
        </w:rPr>
        <w:t xml:space="preserve"> </w:t>
      </w:r>
      <w:r w:rsidRPr="000001EB">
        <w:rPr>
          <w:rFonts w:cs="Times New Roman"/>
          <w:spacing w:val="-4"/>
        </w:rPr>
        <w:t>The Congregation Council and the accused member(s) are the parties to the case.</w:t>
      </w:r>
    </w:p>
    <w:p w14:paraId="7984ED18" w14:textId="77777777" w:rsidR="003D6A18" w:rsidRPr="000001EB" w:rsidRDefault="003D6A18"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*C15.04.</w:t>
      </w:r>
      <w:r w:rsidRPr="000001EB">
        <w:rPr>
          <w:rFonts w:cs="Times New Roman"/>
        </w:rPr>
        <w:tab/>
      </w:r>
      <w:r w:rsidRPr="000001EB">
        <w:rPr>
          <w:rFonts w:cs="Times New Roman"/>
          <w:spacing w:val="-4"/>
        </w:rPr>
        <w:t xml:space="preserve">The discipline hearing panel shall commence and conduct the disciplinary hearing in accordance with the provisions governing discipline of congregation members prescribed in the </w:t>
      </w:r>
      <w:r w:rsidRPr="000001EB">
        <w:rPr>
          <w:rFonts w:cs="Times New Roman"/>
          <w:i/>
          <w:iCs/>
          <w:spacing w:val="-4"/>
        </w:rPr>
        <w:t>Constitution, Bylaws, and Continuing Resolutions of the Evangelical Lutheran Church in America</w:t>
      </w:r>
      <w:r w:rsidRPr="000001EB">
        <w:rPr>
          <w:rFonts w:cs="Times New Roman"/>
          <w:spacing w:val="-4"/>
        </w:rPr>
        <w:t>.</w:t>
      </w:r>
    </w:p>
    <w:p w14:paraId="7B88B763" w14:textId="77777777" w:rsidR="003D6A18" w:rsidRPr="000001EB" w:rsidRDefault="003D6A18"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*C15.05.</w:t>
      </w:r>
      <w:r w:rsidRPr="000001EB">
        <w:rPr>
          <w:rFonts w:cs="Times New Roman"/>
        </w:rPr>
        <w:tab/>
        <w:t>By the vote of at least two-thirds of the members of the discipline hearing panel who are present and voting, one of the following disciplinary sanctions can be imposed:</w:t>
      </w:r>
    </w:p>
    <w:p w14:paraId="46F052F7" w14:textId="5B2250BF" w:rsidR="003D6A18" w:rsidRPr="000001EB" w:rsidRDefault="003D6A18"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a.</w:t>
      </w:r>
      <w:r w:rsidRPr="000001EB">
        <w:rPr>
          <w:rFonts w:cs="Times New Roman"/>
        </w:rPr>
        <w:tab/>
        <w:t>suspension from the privileges of congregation membership for a designated period of time;</w:t>
      </w:r>
    </w:p>
    <w:p w14:paraId="0CABAD44" w14:textId="7BCA60E2" w:rsidR="003D6A18" w:rsidRPr="000001EB" w:rsidRDefault="003D6A18"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spacing w:val="-4"/>
        </w:rPr>
      </w:pPr>
      <w:r w:rsidRPr="000001EB">
        <w:rPr>
          <w:rFonts w:cs="Times New Roman"/>
        </w:rPr>
        <w:t>b.</w:t>
      </w:r>
      <w:r w:rsidRPr="000001EB">
        <w:rPr>
          <w:rFonts w:cs="Times New Roman"/>
        </w:rPr>
        <w:tab/>
      </w:r>
      <w:r w:rsidRPr="000001EB">
        <w:rPr>
          <w:rFonts w:cs="Times New Roman"/>
          <w:spacing w:val="-4"/>
        </w:rPr>
        <w:t>suspension from the privileges of congregation membership until the pastor and Congregation Council receive evidence, satisfactory to them, of repentance and amendment of life;</w:t>
      </w:r>
    </w:p>
    <w:p w14:paraId="3122D3E2" w14:textId="7DBBBA24" w:rsidR="003D6A18" w:rsidRPr="000001EB" w:rsidRDefault="003D6A18"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c.</w:t>
      </w:r>
      <w:r w:rsidRPr="000001EB">
        <w:rPr>
          <w:rFonts w:cs="Times New Roman"/>
        </w:rPr>
        <w:tab/>
        <w:t>termination of membership in this congregation; or</w:t>
      </w:r>
    </w:p>
    <w:p w14:paraId="20275833" w14:textId="756694BD" w:rsidR="003D6A18" w:rsidRPr="000001EB" w:rsidRDefault="003D6A18"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d.</w:t>
      </w:r>
      <w:r w:rsidRPr="000001EB">
        <w:rPr>
          <w:rFonts w:cs="Times New Roman"/>
        </w:rPr>
        <w:tab/>
        <w:t>termination of membership in this congregation and exclusion from the church property and from all congregation activities.</w:t>
      </w:r>
    </w:p>
    <w:p w14:paraId="206F60DD" w14:textId="77777777" w:rsidR="003D6A18" w:rsidRPr="000001EB" w:rsidRDefault="003D6A18"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*C15.06.</w:t>
      </w:r>
      <w:r w:rsidRPr="000001EB">
        <w:rPr>
          <w:rFonts w:cs="Times New Roman"/>
        </w:rPr>
        <w:tab/>
      </w:r>
      <w:r w:rsidRPr="000001EB">
        <w:rPr>
          <w:rFonts w:cs="Times New Roman"/>
          <w:spacing w:val="-4"/>
        </w:rPr>
        <w:t xml:space="preserve">The written decision of the discipline hearing panel shall be sent to the vice president of the synod, the accused member(s), and the Congregation Council as required by the </w:t>
      </w:r>
      <w:r w:rsidRPr="000001EB">
        <w:rPr>
          <w:rFonts w:cs="Times New Roman"/>
          <w:i/>
          <w:iCs/>
          <w:spacing w:val="-4"/>
        </w:rPr>
        <w:t>Constitution, Bylaws, and Continuing Resolutions of the Evangelical Lutheran Church in America</w:t>
      </w:r>
      <w:r w:rsidRPr="000001EB">
        <w:rPr>
          <w:rFonts w:cs="Times New Roman"/>
          <w:spacing w:val="-4"/>
        </w:rPr>
        <w:t xml:space="preserve">. The decision </w:t>
      </w:r>
      <w:r w:rsidRPr="000001EB">
        <w:rPr>
          <w:rFonts w:cs="Times New Roman"/>
          <w:spacing w:val="-4"/>
        </w:rPr>
        <w:lastRenderedPageBreak/>
        <w:t>of the discipline hearing panel shall be implemented by the Congregation Council and recorded in the minutes of the next council meeting.</w:t>
      </w:r>
    </w:p>
    <w:p w14:paraId="6BE3CAEF" w14:textId="77777777" w:rsidR="003D6A18" w:rsidRPr="000001EB" w:rsidRDefault="003D6A18"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*C15.07.</w:t>
      </w:r>
      <w:r w:rsidRPr="000001EB">
        <w:rPr>
          <w:rFonts w:cs="Times New Roman"/>
        </w:rPr>
        <w:tab/>
        <w:t>No member of this congregation shall be subject to discipline a second time for offenses that a discipline hearing panel has heard previously and decided pursuant to this chapter.</w:t>
      </w:r>
    </w:p>
    <w:p w14:paraId="51C01164" w14:textId="4E473970" w:rsidR="003D6A18" w:rsidRPr="000001EB" w:rsidRDefault="003D6A18"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spacing w:before="40"/>
        <w:ind w:left="1080" w:hanging="1080"/>
        <w:rPr>
          <w:rFonts w:cs="Times New Roman"/>
        </w:rPr>
      </w:pPr>
      <w:r w:rsidRPr="000001EB">
        <w:rPr>
          <w:rFonts w:cs="Times New Roman"/>
          <w:b/>
          <w:bCs/>
        </w:rPr>
        <w:t>*C15.10.</w:t>
      </w:r>
      <w:r w:rsidRPr="000001EB">
        <w:rPr>
          <w:rFonts w:cs="Times New Roman"/>
        </w:rPr>
        <w:tab/>
      </w:r>
      <w:r w:rsidRPr="000001EB">
        <w:rPr>
          <w:rFonts w:cs="Times New Roman"/>
          <w:b/>
          <w:bCs/>
        </w:rPr>
        <w:t>Adjudication</w:t>
      </w:r>
    </w:p>
    <w:p w14:paraId="50681047" w14:textId="4F055CEC" w:rsidR="003D6A18" w:rsidRPr="000001EB" w:rsidRDefault="003D6A18" w:rsidP="002457D2">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*C15.11.</w:t>
      </w:r>
      <w:r w:rsidRPr="000001EB">
        <w:rPr>
          <w:rFonts w:cs="Times New Roman"/>
        </w:rPr>
        <w:tab/>
        <w:t xml:space="preserve">When there is disagreement between or among factions within this congregation on a substantive issue which cannot be resolved by the parties, members of this congregation may petition the synod bishop for consultation after informing the president </w:t>
      </w:r>
      <w:r w:rsidR="009515B3">
        <w:rPr>
          <w:rFonts w:cs="Times New Roman"/>
        </w:rPr>
        <w:t xml:space="preserve">[vice president] </w:t>
      </w:r>
      <w:r w:rsidRPr="000001EB">
        <w:rPr>
          <w:rFonts w:cs="Times New Roman"/>
        </w:rPr>
        <w:t xml:space="preserve">of this congregation of their intent to do so. The synod bishop shall seek a timely resolution of the dispute. If the issue relates directly to the pastor, the bishop may begin the process in </w:t>
      </w:r>
      <w:r w:rsidR="00C36D24" w:rsidRPr="00344866">
        <w:rPr>
          <w:rFonts w:cs="Times New Roman"/>
        </w:rPr>
        <w:t>*C9.05</w:t>
      </w:r>
      <w:r w:rsidRPr="000001EB">
        <w:rPr>
          <w:rFonts w:cs="Times New Roman"/>
        </w:rPr>
        <w:t>.d. In all other matters, if the bishop’s consultation fails to resolve the issue, the bishop shall refer the matter to the Consultation Committee of the synod, which shall undertake efforts to find an appropriate solution. If the Consultation Committee’s efforts fail to resolve the dispute, the entire matter shall be referred to the Synod Council for adjudication by whatever process the Council deems necessary. The Synod Council’s decision shall be final.</w:t>
      </w:r>
    </w:p>
    <w:p w14:paraId="434563A9"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580D2B80" w14:textId="77777777" w:rsidR="003D6A18" w:rsidRPr="000001EB" w:rsidRDefault="003D6A18" w:rsidP="00F00724">
      <w:pPr>
        <w:pStyle w:val="Heading2"/>
        <w:rPr>
          <w:rFonts w:cs="Times New Roman"/>
          <w:b w:val="0"/>
          <w:bCs/>
        </w:rPr>
      </w:pPr>
      <w:bookmarkStart w:id="210" w:name="_Toc146186744"/>
      <w:bookmarkStart w:id="211" w:name="_Toc148533850"/>
      <w:bookmarkStart w:id="212" w:name="_Toc195082415"/>
      <w:r w:rsidRPr="000001EB">
        <w:rPr>
          <w:rFonts w:cs="Times New Roman"/>
          <w:bCs/>
        </w:rPr>
        <w:t>Chapter 16.</w:t>
      </w:r>
      <w:bookmarkEnd w:id="210"/>
      <w:bookmarkEnd w:id="211"/>
      <w:bookmarkEnd w:id="212"/>
    </w:p>
    <w:p w14:paraId="0C4AB6ED" w14:textId="77777777" w:rsidR="003D6A18" w:rsidRPr="000001EB" w:rsidRDefault="003D6A18" w:rsidP="00F00724">
      <w:pPr>
        <w:pStyle w:val="Heading2"/>
        <w:rPr>
          <w:rFonts w:cs="Times New Roman"/>
          <w:caps/>
        </w:rPr>
      </w:pPr>
      <w:bookmarkStart w:id="213" w:name="_Toc49176007"/>
      <w:bookmarkStart w:id="214" w:name="_Toc56698452"/>
      <w:bookmarkStart w:id="215" w:name="_Toc90298571"/>
      <w:bookmarkStart w:id="216" w:name="_Toc146186745"/>
      <w:bookmarkStart w:id="217" w:name="_Toc148533851"/>
      <w:bookmarkStart w:id="218" w:name="_Toc148534060"/>
      <w:bookmarkStart w:id="219" w:name="_Toc149919754"/>
      <w:bookmarkStart w:id="220" w:name="_Toc152835384"/>
      <w:bookmarkStart w:id="221" w:name="_Toc195082416"/>
      <w:r w:rsidRPr="000001EB">
        <w:rPr>
          <w:rFonts w:cs="Times New Roman"/>
          <w:bCs/>
          <w:caps/>
        </w:rPr>
        <w:t>AMENDMENTS</w:t>
      </w:r>
      <w:bookmarkEnd w:id="213"/>
      <w:bookmarkEnd w:id="214"/>
      <w:bookmarkEnd w:id="215"/>
      <w:bookmarkEnd w:id="216"/>
      <w:bookmarkEnd w:id="217"/>
      <w:bookmarkEnd w:id="218"/>
      <w:bookmarkEnd w:id="219"/>
      <w:bookmarkEnd w:id="220"/>
      <w:bookmarkEnd w:id="221"/>
    </w:p>
    <w:p w14:paraId="29586B61" w14:textId="77777777" w:rsidR="003D6A18" w:rsidRPr="00093786" w:rsidRDefault="003D6A18" w:rsidP="00093786">
      <w:pPr>
        <w:rPr>
          <w:sz w:val="12"/>
          <w:szCs w:val="14"/>
        </w:rPr>
      </w:pPr>
    </w:p>
    <w:p w14:paraId="401C3471" w14:textId="118500AD" w:rsidR="003D6A18" w:rsidRPr="000001EB" w:rsidRDefault="003D6A18" w:rsidP="00093786">
      <w:pPr>
        <w:ind w:left="1080" w:hanging="1080"/>
      </w:pPr>
      <w:r w:rsidRPr="000001EB">
        <w:rPr>
          <w:b/>
          <w:bCs/>
        </w:rPr>
        <w:t>*C16.01.</w:t>
      </w:r>
      <w:r w:rsidRPr="000001EB">
        <w:tab/>
      </w:r>
      <w:r w:rsidRPr="00E03223">
        <w:rPr>
          <w:spacing w:val="-6"/>
        </w:rPr>
        <w:t xml:space="preserve">Unless provision *C16.04. is applicable, those sections of this constitution that are not required, in accord with the </w:t>
      </w:r>
      <w:r w:rsidRPr="00E03223">
        <w:rPr>
          <w:i/>
          <w:iCs/>
          <w:spacing w:val="-6"/>
        </w:rPr>
        <w:t>Model Constitution for Congregations of the Evangelical Lutheran Church in America</w:t>
      </w:r>
      <w:r w:rsidRPr="00E03223">
        <w:rPr>
          <w:spacing w:val="-6"/>
        </w:rPr>
        <w:t>, may be amended in the following manner.</w:t>
      </w:r>
      <w:r w:rsidR="00D1044D" w:rsidRPr="00E03223">
        <w:rPr>
          <w:spacing w:val="-6"/>
        </w:rPr>
        <w:t xml:space="preserve"> </w:t>
      </w:r>
      <w:r w:rsidRPr="00E03223">
        <w:rPr>
          <w:spacing w:val="-6"/>
        </w:rPr>
        <w:t>Amendments may be proposed by at least</w:t>
      </w:r>
      <w:r w:rsidR="00D1044D" w:rsidRPr="00E03223">
        <w:rPr>
          <w:spacing w:val="-6"/>
        </w:rPr>
        <w:t xml:space="preserve"> </w:t>
      </w:r>
      <w:r w:rsidR="00ED6A01" w:rsidRPr="00E03223">
        <w:rPr>
          <w:spacing w:val="-6"/>
        </w:rPr>
        <w:t xml:space="preserve">_____ </w:t>
      </w:r>
      <w:r w:rsidRPr="00E03223">
        <w:rPr>
          <w:spacing w:val="-6"/>
        </w:rPr>
        <w:t>voting members or by the Congregation Council.</w:t>
      </w:r>
      <w:r w:rsidR="00D1044D" w:rsidRPr="00E03223">
        <w:rPr>
          <w:spacing w:val="-6"/>
        </w:rPr>
        <w:t xml:space="preserve"> </w:t>
      </w:r>
      <w:r w:rsidRPr="00E03223">
        <w:rPr>
          <w:spacing w:val="-6"/>
        </w:rPr>
        <w:t>Proposals must be filed in writing with the Congregation Council 60 days before formal consideration by this congregation at a regular or special Congregation Meeting called for that purpose. The Congregation Council shall notify this congregation’s members of the proposal together with the council’s recommendations at least 30 days in advance of the meeting.</w:t>
      </w:r>
      <w:r w:rsidR="00D1044D" w:rsidRPr="00E03223">
        <w:rPr>
          <w:spacing w:val="-6"/>
        </w:rPr>
        <w:t xml:space="preserve"> </w:t>
      </w:r>
      <w:r w:rsidRPr="00E03223">
        <w:rPr>
          <w:spacing w:val="-6"/>
        </w:rPr>
        <w:t>Notification may take place by mail or electronic means, as permitted by state law.</w:t>
      </w:r>
    </w:p>
    <w:p w14:paraId="1514A27A" w14:textId="77777777" w:rsidR="003D6A18" w:rsidRPr="000001EB" w:rsidRDefault="003D6A18" w:rsidP="00093786">
      <w:pPr>
        <w:ind w:left="1080" w:hanging="1080"/>
      </w:pPr>
      <w:r w:rsidRPr="000001EB">
        <w:rPr>
          <w:b/>
          <w:bCs/>
        </w:rPr>
        <w:t>*C16.02.</w:t>
      </w:r>
      <w:r w:rsidRPr="000001EB">
        <w:tab/>
        <w:t>An amendment to this constitution, proposed under *C16.01., shall:</w:t>
      </w:r>
    </w:p>
    <w:p w14:paraId="6A158BED" w14:textId="0BFC0B35" w:rsidR="00A7570F" w:rsidRPr="000001EB" w:rsidRDefault="003D6A18" w:rsidP="00093786">
      <w:pPr>
        <w:ind w:left="1440" w:hanging="360"/>
      </w:pPr>
      <w:r w:rsidRPr="000001EB">
        <w:t>a.</w:t>
      </w:r>
      <w:r w:rsidRPr="000001EB">
        <w:tab/>
      </w:r>
      <w:r w:rsidR="00A7570F" w:rsidRPr="000001EB">
        <w:t>be approved at any legally called meeting of this congregation by a majority vote of those voting members present and voting;</w:t>
      </w:r>
      <w:r w:rsidR="00A7570F">
        <w:t xml:space="preserve"> and</w:t>
      </w:r>
    </w:p>
    <w:p w14:paraId="57A605B2" w14:textId="32FB658A" w:rsidR="00A7570F" w:rsidRPr="000001EB" w:rsidRDefault="00A7570F" w:rsidP="0009378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440" w:hanging="360"/>
        <w:rPr>
          <w:rFonts w:cs="Times New Roman"/>
        </w:rPr>
      </w:pPr>
      <w:r w:rsidRPr="000001EB">
        <w:rPr>
          <w:rFonts w:cs="Times New Roman"/>
        </w:rPr>
        <w:t>b.</w:t>
      </w:r>
      <w:r w:rsidRPr="000001EB">
        <w:rPr>
          <w:rFonts w:cs="Times New Roman"/>
        </w:rPr>
        <w:tab/>
        <w:t xml:space="preserve">be ratified </w:t>
      </w:r>
      <w:r w:rsidR="00166200">
        <w:rPr>
          <w:rFonts w:cs="Times New Roman"/>
        </w:rPr>
        <w:t>un</w:t>
      </w:r>
      <w:r w:rsidRPr="000001EB">
        <w:rPr>
          <w:rFonts w:cs="Times New Roman"/>
        </w:rPr>
        <w:t>change</w:t>
      </w:r>
      <w:r w:rsidR="00166200">
        <w:rPr>
          <w:rFonts w:cs="Times New Roman"/>
        </w:rPr>
        <w:t>d</w:t>
      </w:r>
      <w:r w:rsidRPr="000001EB">
        <w:rPr>
          <w:rFonts w:cs="Times New Roman"/>
        </w:rPr>
        <w:t xml:space="preserve"> at the next regular meeting of this congregation by a two-thirds vote of those voting members present and voting</w:t>
      </w:r>
      <w:r>
        <w:rPr>
          <w:rFonts w:cs="Times New Roman"/>
        </w:rPr>
        <w:t>.</w:t>
      </w:r>
    </w:p>
    <w:p w14:paraId="7CF0408B" w14:textId="2DBF651B" w:rsidR="003D6A18" w:rsidRPr="000001EB" w:rsidRDefault="003D6A18" w:rsidP="0009378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*C16.03.</w:t>
      </w:r>
      <w:r w:rsidRPr="000001EB">
        <w:rPr>
          <w:rFonts w:cs="Times New Roman"/>
        </w:rPr>
        <w:tab/>
        <w:t>Any amendments to this constitution that result from the processes provided in *C16.01. and *C16.02. shall be sent by the secretary of this congregation to the synod.</w:t>
      </w:r>
      <w:r w:rsidR="00D1044D">
        <w:rPr>
          <w:rFonts w:cs="Times New Roman"/>
        </w:rPr>
        <w:t xml:space="preserve"> </w:t>
      </w:r>
      <w:r w:rsidRPr="000001EB">
        <w:rPr>
          <w:rFonts w:cs="Times New Roman"/>
        </w:rPr>
        <w:t xml:space="preserve">The synod shall notify this congregation of its decision to approve or disapprove the proposed </w:t>
      </w:r>
      <w:r w:rsidRPr="000001EB">
        <w:rPr>
          <w:rFonts w:cs="Times New Roman"/>
        </w:rPr>
        <w:lastRenderedPageBreak/>
        <w:t>changes; the changes shall go into effect upon notification that the synod has approved them.</w:t>
      </w:r>
    </w:p>
    <w:p w14:paraId="27E92017" w14:textId="363D8CE8" w:rsidR="003D6A18" w:rsidRPr="000001EB" w:rsidRDefault="003D6A18" w:rsidP="00093786">
      <w:pPr>
        <w:tabs>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*C16.04.</w:t>
      </w:r>
      <w:r w:rsidRPr="000001EB">
        <w:rPr>
          <w:rFonts w:cs="Times New Roman"/>
        </w:rPr>
        <w:tab/>
        <w:t xml:space="preserve">This constitution may be amended to bring any section into conformity with a section or sections, either required or not required, of the </w:t>
      </w:r>
      <w:r w:rsidRPr="000001EB">
        <w:rPr>
          <w:rFonts w:cs="Times New Roman"/>
          <w:i/>
          <w:iCs/>
        </w:rPr>
        <w:t>Model</w:t>
      </w:r>
      <w:r w:rsidRPr="000001EB">
        <w:rPr>
          <w:rFonts w:cs="Times New Roman"/>
        </w:rPr>
        <w:t xml:space="preserve"> </w:t>
      </w:r>
      <w:r w:rsidRPr="000001EB">
        <w:rPr>
          <w:rFonts w:cs="Times New Roman"/>
          <w:i/>
          <w:iCs/>
        </w:rPr>
        <w:t>Constitution for Congregations of the Evangelical Lutheran Church in America</w:t>
      </w:r>
      <w:r w:rsidRPr="000001EB">
        <w:rPr>
          <w:rFonts w:cs="Times New Roman"/>
        </w:rPr>
        <w:t xml:space="preserve"> as most recently amended by the Churchwide Assembly.</w:t>
      </w:r>
      <w:r w:rsidR="00D1044D">
        <w:rPr>
          <w:rFonts w:cs="Times New Roman"/>
        </w:rPr>
        <w:t xml:space="preserve"> </w:t>
      </w:r>
      <w:r w:rsidRPr="000001EB">
        <w:rPr>
          <w:rFonts w:cs="Times New Roman"/>
        </w:rPr>
        <w:t>Such amendments may be approved by a majority vote of those voting members present and voting at any legally called meeting of this congregation without presentation at a prior meeting of this congregation, provided that the Congregation Council has submitted by mail or electronic means, as permitted by state law, notice to this congregation of such an amendment or amendments, together with the council’s recommendations, at least 30 days prior to the meeting.</w:t>
      </w:r>
      <w:r w:rsidR="00D1044D">
        <w:rPr>
          <w:rFonts w:cs="Times New Roman"/>
        </w:rPr>
        <w:t xml:space="preserve"> </w:t>
      </w:r>
      <w:r w:rsidRPr="000001EB">
        <w:rPr>
          <w:rFonts w:cs="Times New Roman"/>
        </w:rPr>
        <w:t>Upon the request of at least two (2) voting members of this congregation, the Congregation Council shall submit such notice.</w:t>
      </w:r>
      <w:r w:rsidR="00D1044D">
        <w:rPr>
          <w:rFonts w:cs="Times New Roman"/>
        </w:rPr>
        <w:t xml:space="preserve"> </w:t>
      </w:r>
      <w:r w:rsidRPr="000001EB">
        <w:rPr>
          <w:rFonts w:cs="Times New Roman"/>
        </w:rPr>
        <w:t>Following the adoption of an amendment, the secretary of this congregation shall submit a copy thereof to the synod.</w:t>
      </w:r>
      <w:r w:rsidR="00D1044D">
        <w:rPr>
          <w:rFonts w:cs="Times New Roman"/>
        </w:rPr>
        <w:t xml:space="preserve"> </w:t>
      </w:r>
      <w:r w:rsidRPr="000001EB">
        <w:rPr>
          <w:rFonts w:cs="Times New Roman"/>
        </w:rPr>
        <w:t xml:space="preserve">Such provisions shall become effective immediately </w:t>
      </w:r>
      <w:r w:rsidR="00E20F8D">
        <w:rPr>
          <w:rFonts w:cs="Times New Roman"/>
        </w:rPr>
        <w:t xml:space="preserve">following </w:t>
      </w:r>
      <w:r w:rsidR="007E6F27">
        <w:rPr>
          <w:rFonts w:cs="Times New Roman"/>
        </w:rPr>
        <w:t>the congregation’s</w:t>
      </w:r>
      <w:r w:rsidR="007E6F27" w:rsidRPr="000001EB">
        <w:rPr>
          <w:rFonts w:cs="Times New Roman"/>
        </w:rPr>
        <w:t xml:space="preserve"> vote of approval</w:t>
      </w:r>
      <w:r w:rsidRPr="000001EB">
        <w:rPr>
          <w:rFonts w:cs="Times New Roman"/>
        </w:rPr>
        <w:t>.</w:t>
      </w:r>
    </w:p>
    <w:p w14:paraId="3580D51E"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2A7CB3AB" w14:textId="77777777" w:rsidR="003D6A18" w:rsidRPr="000001EB" w:rsidRDefault="003D6A18" w:rsidP="00F00724">
      <w:pPr>
        <w:pStyle w:val="Heading2"/>
        <w:rPr>
          <w:rFonts w:cs="Times New Roman"/>
          <w:b w:val="0"/>
          <w:bCs/>
        </w:rPr>
      </w:pPr>
      <w:bookmarkStart w:id="222" w:name="_Toc146186746"/>
      <w:bookmarkStart w:id="223" w:name="_Toc148533852"/>
      <w:bookmarkStart w:id="224" w:name="_Toc195082417"/>
      <w:r w:rsidRPr="000001EB">
        <w:rPr>
          <w:rFonts w:cs="Times New Roman"/>
          <w:bCs/>
        </w:rPr>
        <w:t>Chapter 17.</w:t>
      </w:r>
      <w:bookmarkEnd w:id="222"/>
      <w:bookmarkEnd w:id="223"/>
      <w:bookmarkEnd w:id="224"/>
    </w:p>
    <w:p w14:paraId="0D0583D0" w14:textId="77777777" w:rsidR="003D6A18" w:rsidRPr="000001EB" w:rsidRDefault="003D6A18" w:rsidP="00F00724">
      <w:pPr>
        <w:pStyle w:val="Heading2"/>
        <w:rPr>
          <w:rFonts w:cs="Times New Roman"/>
          <w:b w:val="0"/>
          <w:bCs/>
          <w:caps/>
        </w:rPr>
      </w:pPr>
      <w:bookmarkStart w:id="225" w:name="_Toc49176009"/>
      <w:bookmarkStart w:id="226" w:name="_Toc56698454"/>
      <w:bookmarkStart w:id="227" w:name="_Toc90298573"/>
      <w:bookmarkStart w:id="228" w:name="_Toc146186747"/>
      <w:bookmarkStart w:id="229" w:name="_Toc148533853"/>
      <w:bookmarkStart w:id="230" w:name="_Toc148534062"/>
      <w:bookmarkStart w:id="231" w:name="_Toc149919756"/>
      <w:bookmarkStart w:id="232" w:name="_Toc152835386"/>
      <w:bookmarkStart w:id="233" w:name="_Toc195082418"/>
      <w:r w:rsidRPr="000001EB">
        <w:rPr>
          <w:rFonts w:cs="Times New Roman"/>
          <w:bCs/>
          <w:caps/>
        </w:rPr>
        <w:t>BYLAWS</w:t>
      </w:r>
      <w:bookmarkEnd w:id="225"/>
      <w:bookmarkEnd w:id="226"/>
      <w:bookmarkEnd w:id="227"/>
      <w:bookmarkEnd w:id="228"/>
      <w:bookmarkEnd w:id="229"/>
      <w:bookmarkEnd w:id="230"/>
      <w:bookmarkEnd w:id="231"/>
      <w:bookmarkEnd w:id="232"/>
      <w:bookmarkEnd w:id="233"/>
    </w:p>
    <w:p w14:paraId="279E6A20"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caps/>
          <w:sz w:val="12"/>
          <w:szCs w:val="12"/>
        </w:rPr>
      </w:pPr>
    </w:p>
    <w:p w14:paraId="035A23DF" w14:textId="77777777" w:rsidR="003D6A18" w:rsidRPr="000001EB" w:rsidRDefault="003D6A18" w:rsidP="00E03223">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*C17.01.</w:t>
      </w:r>
      <w:r w:rsidRPr="000001EB">
        <w:rPr>
          <w:rFonts w:cs="Times New Roman"/>
        </w:rPr>
        <w:tab/>
        <w:t>This congregation may adopt bylaws. No bylaw may conflict with this constitution.</w:t>
      </w:r>
    </w:p>
    <w:p w14:paraId="341ED81C" w14:textId="77777777" w:rsidR="003D6A18" w:rsidRPr="000001EB" w:rsidRDefault="003D6A18" w:rsidP="00E03223">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*C17.02.</w:t>
      </w:r>
      <w:r w:rsidRPr="000001EB">
        <w:rPr>
          <w:rFonts w:cs="Times New Roman"/>
        </w:rPr>
        <w:tab/>
        <w:t>Bylaws may be adopted or amended at any legally called meeting of this congregation with a quorum present by a two-thirds vote of those voting members present and voting.</w:t>
      </w:r>
    </w:p>
    <w:p w14:paraId="1E55898F" w14:textId="17B29AAF" w:rsidR="003D6A18" w:rsidRPr="000001EB" w:rsidRDefault="003D6A18" w:rsidP="00E03223">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*C17.03.</w:t>
      </w:r>
      <w:r w:rsidRPr="000001EB">
        <w:rPr>
          <w:rFonts w:cs="Times New Roman"/>
        </w:rPr>
        <w:tab/>
        <w:t>Changes to the bylaws may be proposed by any voting member, provided that such additions or amendments be submitted in writing to the Congregation Council at least 60 days before a regular or special Congregation Meeting called for that purpose.</w:t>
      </w:r>
      <w:r w:rsidR="00D1044D">
        <w:rPr>
          <w:rFonts w:cs="Times New Roman"/>
        </w:rPr>
        <w:t xml:space="preserve"> </w:t>
      </w:r>
      <w:r w:rsidRPr="000001EB">
        <w:rPr>
          <w:rFonts w:cs="Times New Roman"/>
        </w:rPr>
        <w:t>The Congregation Council shall notify this congregation’s members of the proposal with the council’s recommendations at least 30 days in advance of the Congregation Meeting. Notification may take place by mail or electronic means, as permitted by state law.</w:t>
      </w:r>
    </w:p>
    <w:p w14:paraId="528AEF31" w14:textId="77777777" w:rsidR="003D6A18" w:rsidRDefault="003D6A18" w:rsidP="00E03223">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*C17.04.</w:t>
      </w:r>
      <w:r w:rsidRPr="000001EB">
        <w:rPr>
          <w:rFonts w:cs="Times New Roman"/>
        </w:rPr>
        <w:tab/>
        <w:t>Adopted or amended bylaws shall be sent by the secretary of this congregation to the synod.</w:t>
      </w:r>
    </w:p>
    <w:p w14:paraId="4FC0335F" w14:textId="77777777" w:rsidR="006C3B17" w:rsidRPr="000001EB" w:rsidRDefault="006C3B17"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p>
    <w:p w14:paraId="238356AA" w14:textId="77777777" w:rsidR="003D6A18" w:rsidRPr="000001EB" w:rsidRDefault="003D6A18" w:rsidP="00F00724">
      <w:pPr>
        <w:pStyle w:val="Heading2"/>
        <w:rPr>
          <w:rFonts w:cs="Times New Roman"/>
          <w:b w:val="0"/>
          <w:bCs/>
        </w:rPr>
      </w:pPr>
      <w:bookmarkStart w:id="234" w:name="_Toc146186748"/>
      <w:bookmarkStart w:id="235" w:name="_Toc148533854"/>
      <w:bookmarkStart w:id="236" w:name="_Toc195082419"/>
      <w:r w:rsidRPr="000001EB">
        <w:rPr>
          <w:rFonts w:cs="Times New Roman"/>
          <w:bCs/>
        </w:rPr>
        <w:t>Chapter 18.</w:t>
      </w:r>
      <w:bookmarkEnd w:id="234"/>
      <w:bookmarkEnd w:id="235"/>
      <w:bookmarkEnd w:id="236"/>
    </w:p>
    <w:p w14:paraId="00A08B75" w14:textId="77777777" w:rsidR="003D6A18" w:rsidRPr="000001EB" w:rsidRDefault="003D6A18" w:rsidP="00F00724">
      <w:pPr>
        <w:pStyle w:val="Heading2"/>
        <w:rPr>
          <w:rFonts w:cs="Times New Roman"/>
          <w:caps/>
        </w:rPr>
      </w:pPr>
      <w:bookmarkStart w:id="237" w:name="_Toc49176011"/>
      <w:bookmarkStart w:id="238" w:name="_Toc56698456"/>
      <w:bookmarkStart w:id="239" w:name="_Toc90298575"/>
      <w:bookmarkStart w:id="240" w:name="_Toc146186749"/>
      <w:bookmarkStart w:id="241" w:name="_Toc148533855"/>
      <w:bookmarkStart w:id="242" w:name="_Toc148534064"/>
      <w:bookmarkStart w:id="243" w:name="_Toc149919758"/>
      <w:bookmarkStart w:id="244" w:name="_Toc152835388"/>
      <w:bookmarkStart w:id="245" w:name="_Toc195082420"/>
      <w:r w:rsidRPr="000001EB">
        <w:rPr>
          <w:rFonts w:cs="Times New Roman"/>
          <w:bCs/>
          <w:caps/>
        </w:rPr>
        <w:t>CONTINUING RESOLUTIONS</w:t>
      </w:r>
      <w:bookmarkEnd w:id="237"/>
      <w:bookmarkEnd w:id="238"/>
      <w:bookmarkEnd w:id="239"/>
      <w:bookmarkEnd w:id="240"/>
      <w:bookmarkEnd w:id="241"/>
      <w:bookmarkEnd w:id="242"/>
      <w:bookmarkEnd w:id="243"/>
      <w:bookmarkEnd w:id="244"/>
      <w:bookmarkEnd w:id="245"/>
    </w:p>
    <w:p w14:paraId="2A12B6DC"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caps/>
          <w:sz w:val="12"/>
          <w:szCs w:val="12"/>
        </w:rPr>
      </w:pPr>
    </w:p>
    <w:p w14:paraId="2AFDE7F9" w14:textId="1E926D46" w:rsidR="003D6A18" w:rsidRPr="000001EB" w:rsidRDefault="003D6A18" w:rsidP="00E03223">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*C18.01.</w:t>
      </w:r>
      <w:r w:rsidRPr="000001EB">
        <w:rPr>
          <w:rFonts w:cs="Times New Roman"/>
        </w:rPr>
        <w:tab/>
      </w:r>
      <w:r w:rsidRPr="000001EB">
        <w:rPr>
          <w:rFonts w:cs="Times New Roman"/>
          <w:spacing w:val="-4"/>
        </w:rPr>
        <w:t>This congregation in a legally called meeting or the Congregation Council may enact continuing resolutions.</w:t>
      </w:r>
      <w:r w:rsidR="00D1044D">
        <w:rPr>
          <w:rFonts w:cs="Times New Roman"/>
          <w:spacing w:val="-4"/>
        </w:rPr>
        <w:t xml:space="preserve"> </w:t>
      </w:r>
      <w:r w:rsidRPr="000001EB">
        <w:rPr>
          <w:rFonts w:cs="Times New Roman"/>
          <w:spacing w:val="-4"/>
        </w:rPr>
        <w:t>Such continuing resolutions may not conflict with the constitution or bylaws of this congregation.</w:t>
      </w:r>
    </w:p>
    <w:p w14:paraId="69B8F676" w14:textId="77777777" w:rsidR="003D6A18" w:rsidRPr="000001EB" w:rsidRDefault="003D6A18" w:rsidP="00E03223">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*C18.02.</w:t>
      </w:r>
      <w:r w:rsidRPr="000001EB">
        <w:rPr>
          <w:rFonts w:cs="Times New Roman"/>
        </w:rPr>
        <w:tab/>
        <w:t>Continuing resolutions shall be enacted or amended by a majority vote of a meeting of this congregation or a two-thirds vote of all voting members of the Congregation Council.</w:t>
      </w:r>
    </w:p>
    <w:p w14:paraId="278F5FE9" w14:textId="39A4B678" w:rsidR="00CF4A98" w:rsidRDefault="003D6A18" w:rsidP="00D17315">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eastAsiaTheme="majorEastAsia" w:cs="Times New Roman"/>
          <w:b/>
          <w:bCs/>
          <w:szCs w:val="26"/>
        </w:rPr>
      </w:pPr>
      <w:r w:rsidRPr="000001EB">
        <w:rPr>
          <w:rFonts w:cs="Times New Roman"/>
          <w:b/>
          <w:bCs/>
        </w:rPr>
        <w:lastRenderedPageBreak/>
        <w:t>*C18.03.</w:t>
      </w:r>
      <w:r w:rsidRPr="000001EB">
        <w:rPr>
          <w:rFonts w:cs="Times New Roman"/>
        </w:rPr>
        <w:tab/>
        <w:t>Adopted or amended continuing resolutions shall be sent by the secretary of this congregation to the synod.</w:t>
      </w:r>
    </w:p>
    <w:p w14:paraId="7789AF4C" w14:textId="77777777" w:rsidR="00D17315" w:rsidRDefault="00D17315" w:rsidP="00D17315">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eastAsiaTheme="majorEastAsia" w:cs="Times New Roman"/>
          <w:b/>
          <w:bCs/>
          <w:szCs w:val="26"/>
        </w:rPr>
      </w:pPr>
    </w:p>
    <w:p w14:paraId="0FE88ABC" w14:textId="6D24604D" w:rsidR="003D6A18" w:rsidRPr="000001EB" w:rsidRDefault="003D6A18" w:rsidP="00F00724">
      <w:pPr>
        <w:pStyle w:val="Heading2"/>
        <w:rPr>
          <w:rFonts w:cs="Times New Roman"/>
          <w:b w:val="0"/>
          <w:bCs/>
        </w:rPr>
      </w:pPr>
      <w:bookmarkStart w:id="246" w:name="_Toc146186750"/>
      <w:bookmarkStart w:id="247" w:name="_Toc148533856"/>
      <w:bookmarkStart w:id="248" w:name="_Toc195082421"/>
      <w:r w:rsidRPr="000001EB">
        <w:rPr>
          <w:rFonts w:cs="Times New Roman"/>
          <w:bCs/>
        </w:rPr>
        <w:t>Chapter 19.</w:t>
      </w:r>
      <w:bookmarkEnd w:id="246"/>
      <w:bookmarkEnd w:id="247"/>
      <w:bookmarkEnd w:id="248"/>
    </w:p>
    <w:p w14:paraId="671F0A16" w14:textId="77777777" w:rsidR="003D6A18" w:rsidRPr="000001EB" w:rsidRDefault="003D6A18" w:rsidP="00F00724">
      <w:pPr>
        <w:pStyle w:val="Heading2"/>
        <w:rPr>
          <w:rFonts w:cs="Times New Roman"/>
          <w:caps/>
        </w:rPr>
      </w:pPr>
      <w:bookmarkStart w:id="249" w:name="_Toc49176013"/>
      <w:bookmarkStart w:id="250" w:name="_Toc56698458"/>
      <w:bookmarkStart w:id="251" w:name="_Toc90298577"/>
      <w:bookmarkStart w:id="252" w:name="_Toc146186751"/>
      <w:bookmarkStart w:id="253" w:name="_Toc148533857"/>
      <w:bookmarkStart w:id="254" w:name="_Toc148534066"/>
      <w:bookmarkStart w:id="255" w:name="_Toc149919760"/>
      <w:bookmarkStart w:id="256" w:name="_Toc152835390"/>
      <w:bookmarkStart w:id="257" w:name="_Toc195082422"/>
      <w:r w:rsidRPr="000001EB">
        <w:rPr>
          <w:rFonts w:cs="Times New Roman"/>
          <w:bCs/>
          <w:caps/>
        </w:rPr>
        <w:t>INDEMNIFICATION</w:t>
      </w:r>
      <w:bookmarkEnd w:id="249"/>
      <w:bookmarkEnd w:id="250"/>
      <w:bookmarkEnd w:id="251"/>
      <w:bookmarkEnd w:id="252"/>
      <w:bookmarkEnd w:id="253"/>
      <w:bookmarkEnd w:id="254"/>
      <w:bookmarkEnd w:id="255"/>
      <w:bookmarkEnd w:id="256"/>
      <w:bookmarkEnd w:id="257"/>
    </w:p>
    <w:p w14:paraId="2CD2EC3F"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caps/>
          <w:sz w:val="12"/>
          <w:szCs w:val="12"/>
        </w:rPr>
      </w:pPr>
    </w:p>
    <w:p w14:paraId="32BE0933" w14:textId="77777777" w:rsidR="003D6A18" w:rsidRPr="000001EB" w:rsidRDefault="003D6A18" w:rsidP="00CF4A98">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*C19.01.</w:t>
      </w:r>
      <w:r w:rsidRPr="000001EB">
        <w:rPr>
          <w:rFonts w:cs="Times New Roman"/>
        </w:rPr>
        <w:tab/>
      </w:r>
      <w:r w:rsidRPr="000001EB">
        <w:rPr>
          <w:rFonts w:cs="Times New Roman"/>
          <w:spacing w:val="-4"/>
        </w:rPr>
        <w:t>Consistent with the provisions of the laws under which this congregation is incorporated, this congregation may adopt provisions providing indemnification for each person who, by reason of the fact that such person is or was a Congregation Council member, officer, employee, agent, or other member of any committee of this congregation, was or is threatened to be made a party to any threatened, pending, or completed civil, criminal, administrative, arbitration, or investigative proceeding.</w:t>
      </w:r>
    </w:p>
    <w:p w14:paraId="3F73BAFA" w14:textId="77777777" w:rsidR="003D6A18" w:rsidRPr="000001EB" w:rsidRDefault="003D6A18" w:rsidP="00D14D3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rPr>
          <w:rFonts w:cs="Times New Roman"/>
        </w:rPr>
      </w:pPr>
    </w:p>
    <w:p w14:paraId="55D8CD4E" w14:textId="77777777" w:rsidR="003D6A18" w:rsidRPr="000001EB" w:rsidRDefault="003D6A18" w:rsidP="00F00724">
      <w:pPr>
        <w:pStyle w:val="Heading2"/>
        <w:rPr>
          <w:rFonts w:cs="Times New Roman"/>
          <w:b w:val="0"/>
          <w:bCs/>
        </w:rPr>
      </w:pPr>
      <w:bookmarkStart w:id="258" w:name="_Toc146186752"/>
      <w:bookmarkStart w:id="259" w:name="_Toc148533858"/>
      <w:bookmarkStart w:id="260" w:name="_Toc148534067"/>
      <w:bookmarkStart w:id="261" w:name="_Toc195082423"/>
      <w:r w:rsidRPr="000001EB">
        <w:rPr>
          <w:rFonts w:cs="Times New Roman"/>
          <w:bCs/>
        </w:rPr>
        <w:t>Chapter 20.</w:t>
      </w:r>
      <w:bookmarkEnd w:id="258"/>
      <w:bookmarkEnd w:id="259"/>
      <w:bookmarkEnd w:id="260"/>
      <w:bookmarkEnd w:id="261"/>
    </w:p>
    <w:p w14:paraId="794903EC" w14:textId="77777777" w:rsidR="003D6A18" w:rsidRPr="000001EB" w:rsidRDefault="003D6A18" w:rsidP="00F00724">
      <w:pPr>
        <w:pStyle w:val="Heading2"/>
        <w:rPr>
          <w:rFonts w:cs="Times New Roman"/>
          <w:b w:val="0"/>
          <w:bCs/>
          <w:caps/>
        </w:rPr>
      </w:pPr>
      <w:bookmarkStart w:id="262" w:name="_Toc49176015"/>
      <w:bookmarkStart w:id="263" w:name="_Toc56698460"/>
      <w:bookmarkStart w:id="264" w:name="_Toc90298579"/>
      <w:bookmarkStart w:id="265" w:name="_Toc146186753"/>
      <w:bookmarkStart w:id="266" w:name="_Toc148533859"/>
      <w:bookmarkStart w:id="267" w:name="_Toc149919762"/>
      <w:bookmarkStart w:id="268" w:name="_Toc152835392"/>
      <w:bookmarkStart w:id="269" w:name="_Toc195082424"/>
      <w:r w:rsidRPr="000001EB">
        <w:rPr>
          <w:rFonts w:cs="Times New Roman"/>
          <w:bCs/>
          <w:caps/>
        </w:rPr>
        <w:t>PARISH AUTHORIZATION</w:t>
      </w:r>
      <w:bookmarkEnd w:id="262"/>
      <w:bookmarkEnd w:id="263"/>
      <w:bookmarkEnd w:id="264"/>
      <w:bookmarkEnd w:id="265"/>
      <w:bookmarkEnd w:id="266"/>
      <w:bookmarkEnd w:id="267"/>
      <w:bookmarkEnd w:id="268"/>
      <w:bookmarkEnd w:id="269"/>
    </w:p>
    <w:p w14:paraId="012865BB" w14:textId="77777777" w:rsidR="003D6A18" w:rsidRPr="00CF4A98" w:rsidRDefault="003D6A18" w:rsidP="00CF4A98">
      <w:pPr>
        <w:rPr>
          <w:i/>
          <w:iCs/>
        </w:rPr>
      </w:pPr>
      <w:r w:rsidRPr="00CF4A98">
        <w:rPr>
          <w:i/>
          <w:iCs/>
        </w:rPr>
        <w:t>[* Required provisions when congregation is part of a parish]</w:t>
      </w:r>
    </w:p>
    <w:p w14:paraId="05D3671E" w14:textId="77777777" w:rsidR="003D6A18" w:rsidRPr="00CF4A98" w:rsidRDefault="003D6A18" w:rsidP="00CF4A98">
      <w:pPr>
        <w:rPr>
          <w:sz w:val="12"/>
          <w:szCs w:val="14"/>
        </w:rPr>
      </w:pPr>
    </w:p>
    <w:p w14:paraId="1A279583" w14:textId="12988AE3" w:rsidR="003D6A18" w:rsidRPr="000001EB" w:rsidRDefault="003D6A18" w:rsidP="00CF4A98">
      <w:pPr>
        <w:ind w:left="1080" w:hanging="1080"/>
      </w:pPr>
      <w:r w:rsidRPr="000001EB">
        <w:rPr>
          <w:b/>
          <w:bCs/>
        </w:rPr>
        <w:t>*C20.01.</w:t>
      </w:r>
      <w:r w:rsidRPr="000001EB">
        <w:tab/>
        <w:t>This congregation may unite with one or more other congregations recognized by the synod named in *C6.01. to form a parish.</w:t>
      </w:r>
      <w:r w:rsidR="00D1044D">
        <w:t xml:space="preserve"> </w:t>
      </w:r>
      <w:r w:rsidRPr="000001EB">
        <w:t>Except as provided in *C20.02. and *C20.03., a written agreement, developed in consultation with the synod and approved by the voting members of each congregation participating in the parish, shall specify the powers and responsibilities that have been delegated to the Parish Council.</w:t>
      </w:r>
      <w:r w:rsidR="00D1044D">
        <w:t xml:space="preserve"> </w:t>
      </w:r>
      <w:r w:rsidRPr="000001EB">
        <w:t>The Parish Agreement shall identify which congregation of the parish issues calls on behalf of the member congregations or shall establish a process for identifying which congregation issues calls on behalf of the member congregations.</w:t>
      </w:r>
    </w:p>
    <w:p w14:paraId="7B9F769F" w14:textId="7F5C375A" w:rsidR="003D6A18" w:rsidRPr="000001EB" w:rsidRDefault="003D6A18" w:rsidP="00CF4A98">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*C20.02.</w:t>
      </w:r>
      <w:r w:rsidRPr="000001EB">
        <w:rPr>
          <w:rFonts w:cs="Times New Roman"/>
        </w:rPr>
        <w:tab/>
      </w:r>
      <w:r w:rsidRPr="000001EB">
        <w:rPr>
          <w:rFonts w:cs="Times New Roman"/>
          <w:spacing w:val="-4"/>
        </w:rPr>
        <w:t>One congregation of a parish shall issue a call on behalf of the member congregations to a minister of Word and Sacrament or a candidate for the roster of Ministers of Word and Sacrament who has been recommended by the synod bishop to serve the congregations of the parish.</w:t>
      </w:r>
      <w:r w:rsidR="00D1044D">
        <w:rPr>
          <w:rFonts w:cs="Times New Roman"/>
          <w:spacing w:val="-4"/>
        </w:rPr>
        <w:t xml:space="preserve"> </w:t>
      </w:r>
      <w:r w:rsidRPr="000001EB">
        <w:rPr>
          <w:rFonts w:cs="Times New Roman"/>
          <w:spacing w:val="-4"/>
        </w:rPr>
        <w:t xml:space="preserve">Such a call shall be approved prior to issuance by a two-thirds vote at a </w:t>
      </w:r>
      <w:r w:rsidR="0039473C" w:rsidRPr="000001EB">
        <w:rPr>
          <w:rFonts w:cs="Times New Roman"/>
          <w:spacing w:val="-4"/>
        </w:rPr>
        <w:t>congregation</w:t>
      </w:r>
      <w:r w:rsidR="006C3B17">
        <w:rPr>
          <w:rFonts w:cs="Times New Roman"/>
          <w:spacing w:val="-4"/>
        </w:rPr>
        <w:t xml:space="preserve"> </w:t>
      </w:r>
      <w:r w:rsidRPr="000001EB">
        <w:rPr>
          <w:rFonts w:cs="Times New Roman"/>
          <w:spacing w:val="-4"/>
        </w:rPr>
        <w:t>meeting of each congregation forming the parish.</w:t>
      </w:r>
      <w:r w:rsidR="00D1044D">
        <w:rPr>
          <w:rFonts w:cs="Times New Roman"/>
          <w:spacing w:val="-4"/>
        </w:rPr>
        <w:t xml:space="preserve"> </w:t>
      </w:r>
      <w:r w:rsidRPr="000001EB">
        <w:rPr>
          <w:rFonts w:cs="Times New Roman"/>
          <w:spacing w:val="-4"/>
        </w:rPr>
        <w:t>If any congregation of the parish should fail to approve the call, the other congregations of the parish shall have the right to terminate the parish agreement.</w:t>
      </w:r>
    </w:p>
    <w:p w14:paraId="2F969CE4" w14:textId="5C6CDEE0" w:rsidR="003D6A18" w:rsidRPr="000001EB" w:rsidRDefault="003D6A18" w:rsidP="00CF4A98">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*C20.03.</w:t>
      </w:r>
      <w:r w:rsidRPr="000001EB">
        <w:rPr>
          <w:rFonts w:cs="Times New Roman"/>
        </w:rPr>
        <w:tab/>
      </w:r>
      <w:r w:rsidRPr="000001EB">
        <w:rPr>
          <w:rFonts w:cs="Times New Roman"/>
          <w:spacing w:val="-4"/>
        </w:rPr>
        <w:t>One congregation of a parish may issue a call on behalf of the member congregations to a minister of Word and Service or a candidate for the roster of Ministers of Word and Service who has been recommended by the synod bishop to serve the congregations of the parish.</w:t>
      </w:r>
      <w:r w:rsidR="00D1044D">
        <w:rPr>
          <w:rFonts w:cs="Times New Roman"/>
          <w:spacing w:val="-4"/>
        </w:rPr>
        <w:t xml:space="preserve"> </w:t>
      </w:r>
      <w:r w:rsidRPr="000001EB">
        <w:rPr>
          <w:rFonts w:cs="Times New Roman"/>
          <w:spacing w:val="-4"/>
        </w:rPr>
        <w:t xml:space="preserve">Such a call shall be approved prior to issuance by a two-thirds vote at a </w:t>
      </w:r>
      <w:r w:rsidR="0039473C" w:rsidRPr="000001EB">
        <w:rPr>
          <w:rFonts w:cs="Times New Roman"/>
          <w:spacing w:val="-4"/>
        </w:rPr>
        <w:t xml:space="preserve">congregation </w:t>
      </w:r>
      <w:r w:rsidRPr="000001EB">
        <w:rPr>
          <w:rFonts w:cs="Times New Roman"/>
          <w:spacing w:val="-4"/>
        </w:rPr>
        <w:t>meeting of each congregation forming the parish.</w:t>
      </w:r>
      <w:r w:rsidR="00D1044D">
        <w:rPr>
          <w:rFonts w:cs="Times New Roman"/>
          <w:spacing w:val="-4"/>
        </w:rPr>
        <w:t xml:space="preserve"> </w:t>
      </w:r>
      <w:r w:rsidRPr="000001EB">
        <w:rPr>
          <w:rFonts w:cs="Times New Roman"/>
          <w:spacing w:val="-4"/>
        </w:rPr>
        <w:t>If any congregation of the parish should fail to approve the call, the other congregations of the parish shall have the right to terminate the parish agreement.</w:t>
      </w:r>
    </w:p>
    <w:p w14:paraId="400DAEDF" w14:textId="22AD2F85" w:rsidR="003D6A18" w:rsidRPr="000001EB" w:rsidRDefault="003D6A18" w:rsidP="00CF4A98">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spacing w:val="-4"/>
        </w:rPr>
      </w:pPr>
      <w:r w:rsidRPr="000001EB">
        <w:rPr>
          <w:rFonts w:cs="Times New Roman"/>
          <w:b/>
          <w:bCs/>
        </w:rPr>
        <w:t>*C20.04.</w:t>
      </w:r>
      <w:r w:rsidRPr="000001EB">
        <w:rPr>
          <w:rFonts w:cs="Times New Roman"/>
        </w:rPr>
        <w:tab/>
      </w:r>
      <w:r w:rsidRPr="000001EB">
        <w:rPr>
          <w:rFonts w:cs="Times New Roman"/>
          <w:spacing w:val="-4"/>
        </w:rPr>
        <w:t xml:space="preserve">Any one of the congregations of the parish may terminate their relationship with the pastor as provided in </w:t>
      </w:r>
      <w:r w:rsidR="00674D8B" w:rsidRPr="00344866">
        <w:rPr>
          <w:rFonts w:cs="Times New Roman"/>
        </w:rPr>
        <w:t>*C9.05</w:t>
      </w:r>
      <w:r w:rsidRPr="000001EB">
        <w:rPr>
          <w:rFonts w:cs="Times New Roman"/>
          <w:spacing w:val="-4"/>
        </w:rPr>
        <w:t>.d.</w:t>
      </w:r>
      <w:r w:rsidR="00D1044D">
        <w:rPr>
          <w:rFonts w:cs="Times New Roman"/>
          <w:spacing w:val="-4"/>
        </w:rPr>
        <w:t xml:space="preserve"> </w:t>
      </w:r>
      <w:r w:rsidRPr="000001EB">
        <w:rPr>
          <w:rFonts w:cs="Times New Roman"/>
          <w:spacing w:val="-4"/>
        </w:rPr>
        <w:t xml:space="preserve">In such case, the other </w:t>
      </w:r>
      <w:r w:rsidRPr="000001EB">
        <w:rPr>
          <w:rFonts w:cs="Times New Roman"/>
          <w:spacing w:val="-4"/>
        </w:rPr>
        <w:lastRenderedPageBreak/>
        <w:t>congregation(s) of the same parish shall have the right to terminate the parish agreement.</w:t>
      </w:r>
    </w:p>
    <w:p w14:paraId="67FA64E5" w14:textId="72FCB530" w:rsidR="003D6A18" w:rsidRPr="000001EB" w:rsidRDefault="003D6A18" w:rsidP="00CF4A98">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*C20.05.</w:t>
      </w:r>
      <w:r w:rsidRPr="000001EB">
        <w:rPr>
          <w:rFonts w:cs="Times New Roman"/>
        </w:rPr>
        <w:tab/>
        <w:t xml:space="preserve">Any one of the congregations of the parish may terminate their relationship with a minister of Word and Service as provided in </w:t>
      </w:r>
      <w:r w:rsidR="0022778F" w:rsidRPr="00344866">
        <w:rPr>
          <w:rFonts w:cs="Times New Roman"/>
        </w:rPr>
        <w:t>*C9.25.</w:t>
      </w:r>
      <w:r w:rsidRPr="000001EB">
        <w:rPr>
          <w:rFonts w:cs="Times New Roman"/>
        </w:rPr>
        <w:t>d.</w:t>
      </w:r>
      <w:r w:rsidR="00D1044D">
        <w:rPr>
          <w:rFonts w:cs="Times New Roman"/>
        </w:rPr>
        <w:t xml:space="preserve"> </w:t>
      </w:r>
      <w:r w:rsidRPr="000001EB">
        <w:rPr>
          <w:rFonts w:cs="Times New Roman"/>
        </w:rPr>
        <w:t>In such case, the other congregation(s) of the same parish shall have the right to terminate the parish agreement.</w:t>
      </w:r>
    </w:p>
    <w:p w14:paraId="0BFD94C3" w14:textId="5E5B1F91" w:rsidR="003D6A18" w:rsidRPr="000001EB" w:rsidRDefault="003D6A18" w:rsidP="00CF4A98">
      <w:pPr>
        <w:tabs>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s>
        <w:ind w:left="1080" w:hanging="1080"/>
        <w:rPr>
          <w:rFonts w:cs="Times New Roman"/>
        </w:rPr>
      </w:pPr>
      <w:r w:rsidRPr="000001EB">
        <w:rPr>
          <w:rFonts w:cs="Times New Roman"/>
          <w:b/>
          <w:bCs/>
        </w:rPr>
        <w:t>*C20.06.</w:t>
      </w:r>
      <w:r w:rsidRPr="000001EB">
        <w:rPr>
          <w:rFonts w:cs="Times New Roman"/>
        </w:rPr>
        <w:tab/>
        <w:t>Whenever a parish agreement is terminated, the call of any rostered minister serving that parish is terminated.</w:t>
      </w:r>
      <w:r w:rsidR="00D1044D">
        <w:rPr>
          <w:rFonts w:cs="Times New Roman"/>
        </w:rPr>
        <w:t xml:space="preserve"> </w:t>
      </w:r>
      <w:r w:rsidRPr="000001EB">
        <w:rPr>
          <w:rFonts w:cs="Times New Roman"/>
        </w:rPr>
        <w:t>Should any congregation that was formerly part of the parish agreement desire to issue a new call to that rostered minister, it may do so in accordance with the call process of this church.</w:t>
      </w:r>
    </w:p>
    <w:p w14:paraId="09222609" w14:textId="1BB3C353" w:rsidR="00EA3F5F" w:rsidRPr="00137103" w:rsidRDefault="00EA3F5F" w:rsidP="008D30B8">
      <w:pPr>
        <w:tabs>
          <w:tab w:val="left" w:pos="360"/>
          <w:tab w:val="left" w:pos="720"/>
          <w:tab w:val="left" w:pos="1080"/>
          <w:tab w:val="left" w:pos="1440"/>
          <w:tab w:val="left" w:pos="4680"/>
        </w:tabs>
        <w:spacing w:line="276" w:lineRule="auto"/>
        <w:rPr>
          <w:rFonts w:cs="Times New Roman"/>
          <w:sz w:val="24"/>
          <w:szCs w:val="24"/>
        </w:rPr>
      </w:pPr>
    </w:p>
    <w:sectPr w:rsidR="00EA3F5F" w:rsidRPr="00137103" w:rsidSect="002E24CA">
      <w:footerReference w:type="even" r:id="rId21"/>
      <w:footerReference w:type="default" r:id="rId22"/>
      <w:type w:val="continuous"/>
      <w:pgSz w:w="8640" w:h="12960"/>
      <w:pgMar w:top="1267" w:right="979" w:bottom="907" w:left="97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C0D326" w14:textId="77777777" w:rsidR="002926FB" w:rsidRDefault="002926FB">
      <w:r>
        <w:separator/>
      </w:r>
    </w:p>
  </w:endnote>
  <w:endnote w:type="continuationSeparator" w:id="0">
    <w:p w14:paraId="1BF55B7E" w14:textId="77777777" w:rsidR="002926FB" w:rsidRDefault="002926FB">
      <w:r>
        <w:continuationSeparator/>
      </w:r>
    </w:p>
  </w:endnote>
  <w:endnote w:type="continuationNotice" w:id="1">
    <w:p w14:paraId="242A69C9" w14:textId="77777777" w:rsidR="002926FB" w:rsidRDefault="002926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ZWAdobeF">
    <w:panose1 w:val="00000000000000000000"/>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BECF6" w14:textId="77777777" w:rsidR="004E7F7F" w:rsidRDefault="004E7F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96B56F" w14:textId="77777777" w:rsidR="004E7F7F" w:rsidRDefault="004E7F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04666" w14:textId="77777777" w:rsidR="004E7F7F" w:rsidRDefault="004E7F7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9740D" w14:textId="77777777" w:rsidR="00FD5A31" w:rsidRPr="00DC37BC" w:rsidRDefault="00FD5A31" w:rsidP="00DC37BC">
    <w:pPr>
      <w:pStyle w:val="Footer"/>
      <w:rPr>
        <w:rFonts w:cs="Times New Roman"/>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4E61F" w14:textId="77777777" w:rsidR="009C6D08" w:rsidRDefault="009C6D08" w:rsidP="006F3A6F">
    <w:pPr>
      <w:pStyle w:val="Footer"/>
      <w:jc w:val="right"/>
      <w:rPr>
        <w:rFonts w:cs="Times New Roman"/>
        <w:sz w:val="14"/>
        <w:szCs w:val="14"/>
      </w:rPr>
    </w:pPr>
  </w:p>
  <w:p w14:paraId="0B2D2FF2" w14:textId="77777777" w:rsidR="009C6D08" w:rsidRPr="006F3A6F" w:rsidRDefault="009C6D08" w:rsidP="006F3A6F">
    <w:pPr>
      <w:pStyle w:val="Footer"/>
      <w:jc w:val="right"/>
      <w:rPr>
        <w:rFonts w:cs="Times New Roman"/>
        <w:sz w:val="16"/>
        <w:szCs w:val="16"/>
      </w:rPr>
    </w:pPr>
    <w:r w:rsidRPr="008D5CA8">
      <w:rPr>
        <w:rFonts w:cs="Times New Roman"/>
        <w:sz w:val="14"/>
        <w:szCs w:val="14"/>
      </w:rPr>
      <w:t>(</w:t>
    </w:r>
    <w:r>
      <w:rPr>
        <w:rFonts w:cs="Times New Roman"/>
        <w:sz w:val="14"/>
        <w:szCs w:val="14"/>
      </w:rPr>
      <w:t>08</w:t>
    </w:r>
    <w:r w:rsidRPr="004A1382">
      <w:rPr>
        <w:rFonts w:cs="Times New Roman"/>
        <w:sz w:val="14"/>
        <w:szCs w:val="14"/>
      </w:rPr>
      <w:t>-202</w:t>
    </w:r>
    <w:r>
      <w:rPr>
        <w:rFonts w:cs="Times New Roman"/>
        <w:sz w:val="14"/>
        <w:szCs w:val="14"/>
      </w:rPr>
      <w:t>5</w:t>
    </w:r>
    <w:r w:rsidRPr="008D5CA8">
      <w:rPr>
        <w:rFonts w:cs="Times New Roman"/>
        <w:sz w:val="14"/>
        <w:szCs w:val="14"/>
      </w:rPr>
      <w:t>)</w:t>
    </w:r>
    <w:r>
      <w:rPr>
        <w:rFonts w:cs="Times New Roman"/>
        <w:sz w:val="14"/>
        <w:szCs w:val="14"/>
      </w:rPr>
      <w:t xml:space="preserve"> </w:t>
    </w:r>
    <w:r w:rsidRPr="004B70F0" w:rsidDel="004B70F0">
      <w:rPr>
        <w:rFonts w:cs="Times New Roman"/>
        <w:sz w:val="16"/>
        <w:szCs w:val="16"/>
      </w:rPr>
      <w:t xml:space="preserve"> </w:t>
    </w:r>
    <w:r>
      <w:rPr>
        <w:rFonts w:cs="Times New Roman"/>
        <w:caps/>
        <w:noProof/>
        <w:sz w:val="16"/>
        <w:szCs w:val="16"/>
      </w:rPr>
      <w:t>MODEL</w:t>
    </w:r>
    <w:r w:rsidRPr="00323FAE">
      <w:rPr>
        <w:rFonts w:cs="Times New Roman"/>
        <w:caps/>
        <w:noProof/>
        <w:sz w:val="16"/>
        <w:szCs w:val="16"/>
      </w:rPr>
      <w:t xml:space="preserve"> Constitution</w:t>
    </w:r>
    <w:r>
      <w:rPr>
        <w:rFonts w:cs="Times New Roman"/>
        <w:noProof/>
        <w:sz w:val="16"/>
        <w:szCs w:val="16"/>
      </w:rPr>
      <w:t xml:space="preserve"> FOR CONGREGATIONS /</w:t>
    </w:r>
    <w:r>
      <w:rPr>
        <w:rFonts w:cs="Times New Roman"/>
        <w:caps/>
        <w:sz w:val="16"/>
        <w:szCs w:val="16"/>
      </w:rPr>
      <w:t xml:space="preserve"> </w:t>
    </w:r>
    <w:r w:rsidRPr="00BA5AFF">
      <w:rPr>
        <w:rFonts w:cs="Times New Roman"/>
        <w:sz w:val="16"/>
        <w:szCs w:val="16"/>
      </w:rPr>
      <w:fldChar w:fldCharType="begin"/>
    </w:r>
    <w:r w:rsidRPr="00BA5AFF">
      <w:rPr>
        <w:rFonts w:cs="Times New Roman"/>
        <w:sz w:val="16"/>
        <w:szCs w:val="16"/>
      </w:rPr>
      <w:instrText xml:space="preserve"> PAGE   \* MERGEFORMAT </w:instrText>
    </w:r>
    <w:r w:rsidRPr="00BA5AFF">
      <w:rPr>
        <w:rFonts w:cs="Times New Roman"/>
        <w:sz w:val="16"/>
        <w:szCs w:val="16"/>
      </w:rPr>
      <w:fldChar w:fldCharType="separate"/>
    </w:r>
    <w:r>
      <w:rPr>
        <w:rFonts w:cs="Times New Roman"/>
        <w:sz w:val="16"/>
        <w:szCs w:val="16"/>
      </w:rPr>
      <w:t>7</w:t>
    </w:r>
    <w:r w:rsidRPr="00BA5AFF">
      <w:rPr>
        <w:rFonts w:cs="Times New Roman"/>
        <w:noProof/>
        <w:sz w:val="16"/>
        <w:szCs w:val="16"/>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208C2" w14:textId="77777777" w:rsidR="009C6D08" w:rsidRPr="00D2326C" w:rsidRDefault="009C6D08" w:rsidP="009C6D08">
    <w:pPr>
      <w:pStyle w:val="Footer"/>
      <w:rPr>
        <w:rFonts w:cs="Times New Roman"/>
        <w:sz w:val="14"/>
        <w:szCs w:val="14"/>
      </w:rPr>
    </w:pPr>
  </w:p>
  <w:p w14:paraId="5C34B5BC" w14:textId="0736E9FC" w:rsidR="008D30B8" w:rsidRPr="009C6D08" w:rsidRDefault="009C6D08" w:rsidP="009C6D08">
    <w:pPr>
      <w:pStyle w:val="Footer"/>
    </w:pPr>
    <w:r w:rsidRPr="00BA5AFF">
      <w:rPr>
        <w:rFonts w:cs="Times New Roman"/>
        <w:sz w:val="16"/>
        <w:szCs w:val="16"/>
      </w:rPr>
      <w:fldChar w:fldCharType="begin"/>
    </w:r>
    <w:r w:rsidRPr="00BA5AFF">
      <w:rPr>
        <w:rFonts w:cs="Times New Roman"/>
        <w:sz w:val="16"/>
        <w:szCs w:val="16"/>
      </w:rPr>
      <w:instrText xml:space="preserve"> PAGE   \* MERGEFORMAT </w:instrText>
    </w:r>
    <w:r w:rsidRPr="00BA5AFF">
      <w:rPr>
        <w:rFonts w:cs="Times New Roman"/>
        <w:sz w:val="16"/>
        <w:szCs w:val="16"/>
      </w:rPr>
      <w:fldChar w:fldCharType="separate"/>
    </w:r>
    <w:r>
      <w:rPr>
        <w:rFonts w:cs="Times New Roman"/>
        <w:sz w:val="16"/>
        <w:szCs w:val="16"/>
      </w:rPr>
      <w:t>6</w:t>
    </w:r>
    <w:r w:rsidRPr="00BA5AFF">
      <w:rPr>
        <w:rFonts w:cs="Times New Roman"/>
        <w:noProof/>
        <w:sz w:val="16"/>
        <w:szCs w:val="16"/>
      </w:rPr>
      <w:fldChar w:fldCharType="end"/>
    </w:r>
    <w:r>
      <w:rPr>
        <w:rFonts w:cs="Times New Roman"/>
        <w:noProof/>
        <w:sz w:val="16"/>
        <w:szCs w:val="16"/>
      </w:rPr>
      <w:t xml:space="preserve"> / </w:t>
    </w:r>
    <w:r>
      <w:rPr>
        <w:rFonts w:cs="Times New Roman"/>
        <w:caps/>
        <w:noProof/>
        <w:sz w:val="16"/>
        <w:szCs w:val="16"/>
      </w:rPr>
      <w:t>MODEL</w:t>
    </w:r>
    <w:r w:rsidRPr="00323FAE">
      <w:rPr>
        <w:rFonts w:cs="Times New Roman"/>
        <w:caps/>
        <w:noProof/>
        <w:sz w:val="16"/>
        <w:szCs w:val="16"/>
      </w:rPr>
      <w:t xml:space="preserve"> Constitution</w:t>
    </w:r>
    <w:r>
      <w:rPr>
        <w:rFonts w:cs="Times New Roman"/>
        <w:noProof/>
        <w:sz w:val="16"/>
        <w:szCs w:val="16"/>
      </w:rPr>
      <w:t xml:space="preserve"> FOR CONGREGATIONS</w:t>
    </w:r>
    <w:r>
      <w:rPr>
        <w:rFonts w:cs="Times New Roman"/>
        <w:caps/>
        <w:sz w:val="16"/>
        <w:szCs w:val="16"/>
      </w:rPr>
      <w:t xml:space="preserve">  </w:t>
    </w:r>
    <w:r w:rsidRPr="008D5CA8">
      <w:rPr>
        <w:rFonts w:cs="Times New Roman"/>
        <w:sz w:val="14"/>
        <w:szCs w:val="14"/>
      </w:rPr>
      <w:t>(</w:t>
    </w:r>
    <w:r>
      <w:rPr>
        <w:rFonts w:cs="Times New Roman"/>
        <w:sz w:val="14"/>
        <w:szCs w:val="14"/>
      </w:rPr>
      <w:t>08</w:t>
    </w:r>
    <w:r w:rsidRPr="004A1382">
      <w:rPr>
        <w:rFonts w:cs="Times New Roman"/>
        <w:sz w:val="14"/>
        <w:szCs w:val="14"/>
      </w:rPr>
      <w:t>-202</w:t>
    </w:r>
    <w:r>
      <w:rPr>
        <w:rFonts w:cs="Times New Roman"/>
        <w:sz w:val="14"/>
        <w:szCs w:val="14"/>
      </w:rPr>
      <w:t>5</w:t>
    </w:r>
    <w:r w:rsidRPr="008D5CA8">
      <w:rPr>
        <w:rFonts w:cs="Times New Roman"/>
        <w:sz w:val="14"/>
        <w:szCs w:val="14"/>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E608D" w14:textId="77777777" w:rsidR="006964E5" w:rsidRPr="00D2326C" w:rsidRDefault="006964E5" w:rsidP="00DC37BC">
    <w:pPr>
      <w:pStyle w:val="Footer"/>
      <w:rPr>
        <w:rFonts w:cs="Times New Roman"/>
        <w:sz w:val="14"/>
        <w:szCs w:val="14"/>
      </w:rPr>
    </w:pPr>
  </w:p>
  <w:p w14:paraId="437AC45C" w14:textId="318CC64C" w:rsidR="006964E5" w:rsidRPr="00DC37BC" w:rsidRDefault="006964E5" w:rsidP="00DC37BC">
    <w:pPr>
      <w:pStyle w:val="Footer"/>
      <w:rPr>
        <w:rFonts w:cs="Times New Roman"/>
        <w:sz w:val="16"/>
        <w:szCs w:val="16"/>
      </w:rPr>
    </w:pPr>
    <w:r w:rsidRPr="00BA5AFF">
      <w:rPr>
        <w:rFonts w:cs="Times New Roman"/>
        <w:sz w:val="16"/>
        <w:szCs w:val="16"/>
      </w:rPr>
      <w:fldChar w:fldCharType="begin"/>
    </w:r>
    <w:r w:rsidRPr="00BA5AFF">
      <w:rPr>
        <w:rFonts w:cs="Times New Roman"/>
        <w:sz w:val="16"/>
        <w:szCs w:val="16"/>
      </w:rPr>
      <w:instrText xml:space="preserve"> PAGE   \* MERGEFORMAT </w:instrText>
    </w:r>
    <w:r w:rsidRPr="00BA5AFF">
      <w:rPr>
        <w:rFonts w:cs="Times New Roman"/>
        <w:sz w:val="16"/>
        <w:szCs w:val="16"/>
      </w:rPr>
      <w:fldChar w:fldCharType="separate"/>
    </w:r>
    <w:r>
      <w:rPr>
        <w:rFonts w:cs="Times New Roman"/>
        <w:sz w:val="16"/>
        <w:szCs w:val="16"/>
      </w:rPr>
      <w:t>18</w:t>
    </w:r>
    <w:r w:rsidRPr="00BA5AFF">
      <w:rPr>
        <w:rFonts w:cs="Times New Roman"/>
        <w:noProof/>
        <w:sz w:val="16"/>
        <w:szCs w:val="16"/>
      </w:rPr>
      <w:fldChar w:fldCharType="end"/>
    </w:r>
    <w:r>
      <w:rPr>
        <w:rFonts w:cs="Times New Roman"/>
        <w:noProof/>
        <w:sz w:val="16"/>
        <w:szCs w:val="16"/>
      </w:rPr>
      <w:t xml:space="preserve"> / </w:t>
    </w:r>
    <w:r>
      <w:rPr>
        <w:rFonts w:cs="Times New Roman"/>
        <w:caps/>
        <w:noProof/>
        <w:sz w:val="16"/>
        <w:szCs w:val="16"/>
      </w:rPr>
      <w:t>MODEL</w:t>
    </w:r>
    <w:r w:rsidRPr="00323FAE">
      <w:rPr>
        <w:rFonts w:cs="Times New Roman"/>
        <w:caps/>
        <w:noProof/>
        <w:sz w:val="16"/>
        <w:szCs w:val="16"/>
      </w:rPr>
      <w:t xml:space="preserve"> Constitution</w:t>
    </w:r>
    <w:r>
      <w:rPr>
        <w:rFonts w:cs="Times New Roman"/>
        <w:noProof/>
        <w:sz w:val="16"/>
        <w:szCs w:val="16"/>
      </w:rPr>
      <w:t xml:space="preserve"> FOR CONGREGATIONS</w:t>
    </w:r>
    <w:r>
      <w:rPr>
        <w:rFonts w:cs="Times New Roman"/>
        <w:caps/>
        <w:sz w:val="16"/>
        <w:szCs w:val="16"/>
      </w:rPr>
      <w:t xml:space="preserve">  </w:t>
    </w:r>
    <w:r w:rsidRPr="008D5CA8">
      <w:rPr>
        <w:rFonts w:cs="Times New Roman"/>
        <w:sz w:val="14"/>
        <w:szCs w:val="14"/>
      </w:rPr>
      <w:t>(</w:t>
    </w:r>
    <w:r>
      <w:rPr>
        <w:rFonts w:cs="Times New Roman"/>
        <w:sz w:val="14"/>
        <w:szCs w:val="14"/>
      </w:rPr>
      <w:t>08</w:t>
    </w:r>
    <w:r w:rsidRPr="004A1382">
      <w:rPr>
        <w:rFonts w:cs="Times New Roman"/>
        <w:sz w:val="14"/>
        <w:szCs w:val="14"/>
      </w:rPr>
      <w:t>-202</w:t>
    </w:r>
    <w:r>
      <w:rPr>
        <w:rFonts w:cs="Times New Roman"/>
        <w:sz w:val="14"/>
        <w:szCs w:val="14"/>
      </w:rPr>
      <w:t>5</w:t>
    </w:r>
    <w:r w:rsidRPr="008D5CA8">
      <w:rPr>
        <w:rFonts w:cs="Times New Roman"/>
        <w:sz w:val="14"/>
        <w:szCs w:val="14"/>
      </w:rPr>
      <w:t>)</w:t>
    </w:r>
    <w:r w:rsidRPr="004B70F0" w:rsidDel="004B70F0">
      <w:rPr>
        <w:rFonts w:cs="Times New Roman"/>
        <w:sz w:val="16"/>
        <w:szCs w:val="16"/>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E2267" w14:textId="77777777" w:rsidR="006964E5" w:rsidRDefault="006964E5" w:rsidP="002D0C7D">
    <w:pPr>
      <w:pStyle w:val="Footer"/>
      <w:jc w:val="right"/>
      <w:rPr>
        <w:rFonts w:cs="Times New Roman"/>
        <w:sz w:val="14"/>
        <w:szCs w:val="14"/>
      </w:rPr>
    </w:pPr>
  </w:p>
  <w:p w14:paraId="5CCABE28" w14:textId="55995843" w:rsidR="006964E5" w:rsidRPr="002D0C7D" w:rsidRDefault="006964E5" w:rsidP="00E80155">
    <w:pPr>
      <w:pStyle w:val="Footer"/>
      <w:jc w:val="right"/>
      <w:rPr>
        <w:rFonts w:cs="Times New Roman"/>
        <w:sz w:val="16"/>
        <w:szCs w:val="16"/>
      </w:rPr>
    </w:pPr>
    <w:r w:rsidRPr="008D5CA8">
      <w:rPr>
        <w:rFonts w:cs="Times New Roman"/>
        <w:sz w:val="14"/>
        <w:szCs w:val="14"/>
      </w:rPr>
      <w:t>(</w:t>
    </w:r>
    <w:r>
      <w:rPr>
        <w:rFonts w:cs="Times New Roman"/>
        <w:sz w:val="14"/>
        <w:szCs w:val="14"/>
      </w:rPr>
      <w:t>08</w:t>
    </w:r>
    <w:r w:rsidRPr="004A1382">
      <w:rPr>
        <w:rFonts w:cs="Times New Roman"/>
        <w:sz w:val="14"/>
        <w:szCs w:val="14"/>
      </w:rPr>
      <w:t>-202</w:t>
    </w:r>
    <w:r>
      <w:rPr>
        <w:rFonts w:cs="Times New Roman"/>
        <w:sz w:val="14"/>
        <w:szCs w:val="14"/>
      </w:rPr>
      <w:t>5</w:t>
    </w:r>
    <w:r w:rsidRPr="008D5CA8">
      <w:rPr>
        <w:rFonts w:cs="Times New Roman"/>
        <w:sz w:val="14"/>
        <w:szCs w:val="14"/>
      </w:rPr>
      <w:t>)</w:t>
    </w:r>
    <w:r>
      <w:rPr>
        <w:rFonts w:cs="Times New Roman"/>
        <w:sz w:val="14"/>
        <w:szCs w:val="14"/>
      </w:rPr>
      <w:t xml:space="preserve"> </w:t>
    </w:r>
    <w:r w:rsidRPr="004B70F0" w:rsidDel="004B70F0">
      <w:rPr>
        <w:rFonts w:cs="Times New Roman"/>
        <w:sz w:val="16"/>
        <w:szCs w:val="16"/>
      </w:rPr>
      <w:t xml:space="preserve"> </w:t>
    </w:r>
    <w:r>
      <w:rPr>
        <w:rFonts w:cs="Times New Roman"/>
        <w:caps/>
        <w:noProof/>
        <w:sz w:val="16"/>
        <w:szCs w:val="16"/>
      </w:rPr>
      <w:t>MODEL</w:t>
    </w:r>
    <w:r w:rsidRPr="00323FAE">
      <w:rPr>
        <w:rFonts w:cs="Times New Roman"/>
        <w:caps/>
        <w:noProof/>
        <w:sz w:val="16"/>
        <w:szCs w:val="16"/>
      </w:rPr>
      <w:t xml:space="preserve"> Constitution</w:t>
    </w:r>
    <w:r>
      <w:rPr>
        <w:rFonts w:cs="Times New Roman"/>
        <w:noProof/>
        <w:sz w:val="16"/>
        <w:szCs w:val="16"/>
      </w:rPr>
      <w:t xml:space="preserve"> FOR CONGREGATIONS</w:t>
    </w:r>
    <w:r w:rsidR="00F50FD4">
      <w:rPr>
        <w:rFonts w:cs="Times New Roman"/>
        <w:noProof/>
        <w:sz w:val="16"/>
        <w:szCs w:val="16"/>
      </w:rPr>
      <w:t xml:space="preserve"> /</w:t>
    </w:r>
    <w:r>
      <w:rPr>
        <w:rFonts w:cs="Times New Roman"/>
        <w:caps/>
        <w:sz w:val="16"/>
        <w:szCs w:val="16"/>
      </w:rPr>
      <w:t xml:space="preserve"> </w:t>
    </w:r>
    <w:r w:rsidR="00F50FD4" w:rsidRPr="00BA5AFF">
      <w:rPr>
        <w:rFonts w:cs="Times New Roman"/>
        <w:sz w:val="16"/>
        <w:szCs w:val="16"/>
      </w:rPr>
      <w:fldChar w:fldCharType="begin"/>
    </w:r>
    <w:r w:rsidR="00F50FD4" w:rsidRPr="00BA5AFF">
      <w:rPr>
        <w:rFonts w:cs="Times New Roman"/>
        <w:sz w:val="16"/>
        <w:szCs w:val="16"/>
      </w:rPr>
      <w:instrText xml:space="preserve"> PAGE   \* MERGEFORMAT </w:instrText>
    </w:r>
    <w:r w:rsidR="00F50FD4" w:rsidRPr="00BA5AFF">
      <w:rPr>
        <w:rFonts w:cs="Times New Roman"/>
        <w:sz w:val="16"/>
        <w:szCs w:val="16"/>
      </w:rPr>
      <w:fldChar w:fldCharType="separate"/>
    </w:r>
    <w:r w:rsidR="00F50FD4">
      <w:rPr>
        <w:rFonts w:cs="Times New Roman"/>
        <w:sz w:val="16"/>
        <w:szCs w:val="16"/>
      </w:rPr>
      <w:t>7</w:t>
    </w:r>
    <w:r w:rsidR="00F50FD4" w:rsidRPr="00BA5AFF">
      <w:rPr>
        <w:rFonts w:cs="Times New Roman"/>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B12F5" w14:textId="77777777" w:rsidR="002926FB" w:rsidRDefault="002926FB">
      <w:r>
        <w:separator/>
      </w:r>
    </w:p>
  </w:footnote>
  <w:footnote w:type="continuationSeparator" w:id="0">
    <w:p w14:paraId="2EDC1C57" w14:textId="77777777" w:rsidR="002926FB" w:rsidRDefault="002926FB">
      <w:r>
        <w:continuationSeparator/>
      </w:r>
    </w:p>
  </w:footnote>
  <w:footnote w:type="continuationNotice" w:id="1">
    <w:p w14:paraId="76D88692" w14:textId="77777777" w:rsidR="002926FB" w:rsidRDefault="002926FB"/>
  </w:footnote>
  <w:footnote w:id="2">
    <w:p w14:paraId="3060CEC6" w14:textId="77777777" w:rsidR="00FC7BAB" w:rsidRDefault="00FC7BAB" w:rsidP="00FC7BAB">
      <w:pPr>
        <w:pStyle w:val="FootnoteText"/>
      </w:pPr>
      <w:r>
        <w:rPr>
          <w:rStyle w:val="FootnoteReference"/>
        </w:rPr>
        <w:footnoteRef/>
      </w:r>
      <w:r w:rsidRPr="009F19E4">
        <w:rPr>
          <w:sz w:val="16"/>
          <w:szCs w:val="16"/>
        </w:rPr>
        <w:t xml:space="preserve"> </w:t>
      </w:r>
      <w:r w:rsidRPr="00A907C2">
        <w:rPr>
          <w:i/>
          <w:iCs/>
          <w:sz w:val="16"/>
          <w:szCs w:val="16"/>
        </w:rPr>
        <w:t>If the pastor is the president of the congregation, the congregation may consider giving the vice president the authority to call a special meeting</w:t>
      </w:r>
      <w:r w:rsidRPr="009F19E4">
        <w:rPr>
          <w:sz w:val="16"/>
          <w:szCs w:val="16"/>
        </w:rPr>
        <w:t>.</w:t>
      </w:r>
    </w:p>
  </w:footnote>
  <w:footnote w:id="3">
    <w:p w14:paraId="444E0E26" w14:textId="77777777" w:rsidR="008659A3" w:rsidRDefault="008659A3" w:rsidP="008659A3">
      <w:pPr>
        <w:pStyle w:val="FootnoteText"/>
      </w:pPr>
      <w:r>
        <w:rPr>
          <w:rStyle w:val="FootnoteReference"/>
        </w:rPr>
        <w:footnoteRef/>
      </w:r>
      <w:r>
        <w:t xml:space="preserve"> </w:t>
      </w:r>
      <w:r w:rsidRPr="0044157E">
        <w:rPr>
          <w:i/>
          <w:iCs/>
          <w:sz w:val="16"/>
          <w:szCs w:val="16"/>
        </w:rPr>
        <w:t>If the pastor is the president of the congregation, the congregation may consider giving the vice president the authority to call a special meeting</w:t>
      </w:r>
      <w:r w:rsidRPr="009F19E4">
        <w:rPr>
          <w:sz w:val="16"/>
          <w:szCs w:val="16"/>
        </w:rPr>
        <w:t>.</w:t>
      </w:r>
    </w:p>
  </w:footnote>
  <w:footnote w:id="4">
    <w:p w14:paraId="3C8213CE" w14:textId="0573D976" w:rsidR="003D6A18" w:rsidRDefault="003D6A18">
      <w:pPr>
        <w:pStyle w:val="FootnoteText"/>
      </w:pPr>
      <w:r>
        <w:rPr>
          <w:rStyle w:val="FootnoteReference"/>
        </w:rPr>
        <w:footnoteRef/>
      </w:r>
      <w:r w:rsidR="004A4DA4">
        <w:t xml:space="preserve"> </w:t>
      </w:r>
      <w:r w:rsidRPr="000F2B6F">
        <w:rPr>
          <w:i/>
          <w:iCs/>
          <w:sz w:val="16"/>
          <w:szCs w:val="16"/>
        </w:rPr>
        <w:t xml:space="preserve">For use if the </w:t>
      </w:r>
      <w:r w:rsidRPr="00772152">
        <w:rPr>
          <w:i/>
          <w:iCs/>
          <w:sz w:val="16"/>
          <w:szCs w:val="16"/>
        </w:rPr>
        <w:t>pastor is president of the congregation under</w:t>
      </w:r>
      <w:r w:rsidRPr="000F2B6F">
        <w:rPr>
          <w:i/>
          <w:iCs/>
          <w:sz w:val="16"/>
          <w:szCs w:val="16"/>
        </w:rPr>
        <w:t xml:space="preserve"> two of the options in C11.02.</w:t>
      </w:r>
    </w:p>
  </w:footnote>
  <w:footnote w:id="5">
    <w:p w14:paraId="30FB1F53" w14:textId="77777777" w:rsidR="006273FB" w:rsidRDefault="006273FB" w:rsidP="006273FB">
      <w:pPr>
        <w:pStyle w:val="FootnoteText"/>
      </w:pPr>
      <w:r>
        <w:rPr>
          <w:rStyle w:val="FootnoteReference"/>
        </w:rPr>
        <w:t>4</w:t>
      </w:r>
      <w:r>
        <w:t xml:space="preserve"> </w:t>
      </w:r>
      <w:r w:rsidRPr="001901BD">
        <w:rPr>
          <w:i/>
          <w:iCs/>
          <w:sz w:val="16"/>
          <w:szCs w:val="16"/>
        </w:rPr>
        <w:t>If the pastor is the president of the congregation, the congregation may consider selecting the vice president</w:t>
      </w:r>
      <w:r w:rsidRPr="00146498">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21D0C" w14:textId="77777777" w:rsidR="004E7F7F" w:rsidRDefault="004E7F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72AE2" w14:textId="77777777" w:rsidR="004E7F7F" w:rsidRDefault="004E7F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E0197" w14:textId="77777777" w:rsidR="004E7F7F" w:rsidRDefault="004E7F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90100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DBE99D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A58B42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DEE9EA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24CD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F3EA3F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98E0D9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89408F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E8DD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952A2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51142D5"/>
    <w:multiLevelType w:val="hybridMultilevel"/>
    <w:tmpl w:val="C6E012AE"/>
    <w:lvl w:ilvl="0" w:tplc="FFFFFFFF">
      <w:start w:val="1"/>
      <w:numFmt w:val="lowerLetter"/>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9D09A7"/>
    <w:multiLevelType w:val="multilevel"/>
    <w:tmpl w:val="E06E6B5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2" w15:restartNumberingAfterBreak="0">
    <w:nsid w:val="2F3F3E9B"/>
    <w:multiLevelType w:val="multilevel"/>
    <w:tmpl w:val="3DB46C22"/>
    <w:lvl w:ilvl="0">
      <w:start w:val="5"/>
      <w:numFmt w:val="decimal"/>
      <w:lvlText w:val="%1"/>
      <w:lvlJc w:val="left"/>
      <w:pPr>
        <w:ind w:left="1220" w:hanging="456"/>
      </w:pPr>
      <w:rPr>
        <w:rFonts w:hint="default"/>
        <w:lang w:val="en-US" w:eastAsia="en-US" w:bidi="en-US"/>
      </w:rPr>
    </w:lvl>
    <w:lvl w:ilvl="1">
      <w:start w:val="1"/>
      <w:numFmt w:val="decimalZero"/>
      <w:lvlText w:val="%1.%2."/>
      <w:lvlJc w:val="left"/>
      <w:pPr>
        <w:ind w:left="1220" w:hanging="456"/>
      </w:pPr>
      <w:rPr>
        <w:rFonts w:ascii="Cambria" w:eastAsia="Cambria" w:hAnsi="Cambria" w:cs="Cambria" w:hint="default"/>
        <w:spacing w:val="-1"/>
        <w:w w:val="99"/>
        <w:sz w:val="20"/>
        <w:szCs w:val="20"/>
        <w:u w:val="single" w:color="000000"/>
        <w:lang w:val="en-US" w:eastAsia="en-US" w:bidi="en-US"/>
      </w:rPr>
    </w:lvl>
    <w:lvl w:ilvl="2">
      <w:start w:val="1"/>
      <w:numFmt w:val="lowerLetter"/>
      <w:lvlText w:val="%3."/>
      <w:lvlJc w:val="left"/>
      <w:pPr>
        <w:ind w:left="1220" w:hanging="360"/>
      </w:pPr>
      <w:rPr>
        <w:rFonts w:ascii="Times New Roman" w:eastAsia="Cambria" w:hAnsi="Times New Roman" w:cs="Times New Roman" w:hint="default"/>
        <w:spacing w:val="-1"/>
        <w:w w:val="99"/>
        <w:sz w:val="20"/>
        <w:szCs w:val="20"/>
        <w:lang w:val="en-US" w:eastAsia="en-US" w:bidi="en-US"/>
      </w:rPr>
    </w:lvl>
    <w:lvl w:ilvl="3">
      <w:numFmt w:val="bullet"/>
      <w:lvlText w:val="•"/>
      <w:lvlJc w:val="left"/>
      <w:pPr>
        <w:ind w:left="3530" w:hanging="360"/>
      </w:pPr>
      <w:rPr>
        <w:rFonts w:hint="default"/>
        <w:lang w:val="en-US" w:eastAsia="en-US" w:bidi="en-US"/>
      </w:rPr>
    </w:lvl>
    <w:lvl w:ilvl="4">
      <w:numFmt w:val="bullet"/>
      <w:lvlText w:val="•"/>
      <w:lvlJc w:val="left"/>
      <w:pPr>
        <w:ind w:left="4300" w:hanging="360"/>
      </w:pPr>
      <w:rPr>
        <w:rFonts w:hint="default"/>
        <w:lang w:val="en-US" w:eastAsia="en-US" w:bidi="en-US"/>
      </w:rPr>
    </w:lvl>
    <w:lvl w:ilvl="5">
      <w:numFmt w:val="bullet"/>
      <w:lvlText w:val="•"/>
      <w:lvlJc w:val="left"/>
      <w:pPr>
        <w:ind w:left="5070" w:hanging="360"/>
      </w:pPr>
      <w:rPr>
        <w:rFonts w:hint="default"/>
        <w:lang w:val="en-US" w:eastAsia="en-US" w:bidi="en-US"/>
      </w:rPr>
    </w:lvl>
    <w:lvl w:ilvl="6">
      <w:numFmt w:val="bullet"/>
      <w:lvlText w:val="•"/>
      <w:lvlJc w:val="left"/>
      <w:pPr>
        <w:ind w:left="5840" w:hanging="360"/>
      </w:pPr>
      <w:rPr>
        <w:rFonts w:hint="default"/>
        <w:lang w:val="en-US" w:eastAsia="en-US" w:bidi="en-US"/>
      </w:rPr>
    </w:lvl>
    <w:lvl w:ilvl="7">
      <w:numFmt w:val="bullet"/>
      <w:lvlText w:val="•"/>
      <w:lvlJc w:val="left"/>
      <w:pPr>
        <w:ind w:left="6610" w:hanging="360"/>
      </w:pPr>
      <w:rPr>
        <w:rFonts w:hint="default"/>
        <w:lang w:val="en-US" w:eastAsia="en-US" w:bidi="en-US"/>
      </w:rPr>
    </w:lvl>
    <w:lvl w:ilvl="8">
      <w:numFmt w:val="bullet"/>
      <w:lvlText w:val="•"/>
      <w:lvlJc w:val="left"/>
      <w:pPr>
        <w:ind w:left="7380" w:hanging="360"/>
      </w:pPr>
      <w:rPr>
        <w:rFonts w:hint="default"/>
        <w:lang w:val="en-US" w:eastAsia="en-US" w:bidi="en-US"/>
      </w:rPr>
    </w:lvl>
  </w:abstractNum>
  <w:abstractNum w:abstractNumId="13" w15:restartNumberingAfterBreak="0">
    <w:nsid w:val="40036B79"/>
    <w:multiLevelType w:val="multilevel"/>
    <w:tmpl w:val="74D809B6"/>
    <w:lvl w:ilvl="0">
      <w:start w:val="5"/>
      <w:numFmt w:val="decimal"/>
      <w:lvlText w:val="%1"/>
      <w:lvlJc w:val="left"/>
      <w:pPr>
        <w:ind w:left="595" w:hanging="456"/>
      </w:pPr>
      <w:rPr>
        <w:rFonts w:hint="default"/>
        <w:lang w:val="en-US" w:eastAsia="en-US" w:bidi="en-US"/>
      </w:rPr>
    </w:lvl>
    <w:lvl w:ilvl="1">
      <w:start w:val="1"/>
      <w:numFmt w:val="decimalZero"/>
      <w:lvlText w:val="%1.%2."/>
      <w:lvlJc w:val="left"/>
      <w:pPr>
        <w:ind w:left="595" w:hanging="456"/>
      </w:pPr>
      <w:rPr>
        <w:rFonts w:ascii="Cambria" w:eastAsia="Cambria" w:hAnsi="Cambria" w:cs="Cambria" w:hint="default"/>
        <w:spacing w:val="-1"/>
        <w:w w:val="99"/>
        <w:sz w:val="20"/>
        <w:szCs w:val="20"/>
        <w:u w:val="none"/>
        <w:lang w:val="en-US" w:eastAsia="en-US" w:bidi="en-US"/>
      </w:rPr>
    </w:lvl>
    <w:lvl w:ilvl="2">
      <w:start w:val="1"/>
      <w:numFmt w:val="lowerLetter"/>
      <w:lvlText w:val="%3."/>
      <w:lvlJc w:val="left"/>
      <w:pPr>
        <w:ind w:left="1800" w:hanging="360"/>
      </w:pPr>
      <w:rPr>
        <w:rFonts w:ascii="Times New Roman" w:eastAsia="Cambria" w:hAnsi="Times New Roman" w:cs="Times New Roman"/>
        <w:strike w:val="0"/>
        <w:color w:val="auto"/>
        <w:spacing w:val="-1"/>
        <w:w w:val="99"/>
        <w:sz w:val="22"/>
        <w:szCs w:val="22"/>
        <w:lang w:val="en-US" w:eastAsia="en-US" w:bidi="en-US"/>
      </w:rPr>
    </w:lvl>
    <w:lvl w:ilvl="3">
      <w:start w:val="1"/>
      <w:numFmt w:val="decimal"/>
      <w:lvlText w:val="%4)"/>
      <w:lvlJc w:val="left"/>
      <w:pPr>
        <w:ind w:left="2160" w:hanging="360"/>
      </w:pPr>
      <w:rPr>
        <w:rFonts w:ascii="Times New Roman" w:eastAsia="Cambria" w:hAnsi="Times New Roman" w:cs="Times New Roman"/>
        <w:spacing w:val="-1"/>
        <w:w w:val="99"/>
        <w:sz w:val="20"/>
        <w:szCs w:val="20"/>
        <w:lang w:val="en-US" w:eastAsia="en-US" w:bidi="en-US"/>
      </w:rPr>
    </w:lvl>
    <w:lvl w:ilvl="4">
      <w:numFmt w:val="bullet"/>
      <w:lvlText w:val="•"/>
      <w:lvlJc w:val="left"/>
      <w:pPr>
        <w:ind w:left="3685" w:hanging="360"/>
      </w:pPr>
      <w:rPr>
        <w:rFonts w:hint="default"/>
        <w:lang w:val="en-US" w:eastAsia="en-US" w:bidi="en-US"/>
      </w:rPr>
    </w:lvl>
    <w:lvl w:ilvl="5">
      <w:numFmt w:val="bullet"/>
      <w:lvlText w:val="•"/>
      <w:lvlJc w:val="left"/>
      <w:pPr>
        <w:ind w:left="4557" w:hanging="360"/>
      </w:pPr>
      <w:rPr>
        <w:rFonts w:hint="default"/>
        <w:lang w:val="en-US" w:eastAsia="en-US" w:bidi="en-US"/>
      </w:rPr>
    </w:lvl>
    <w:lvl w:ilvl="6">
      <w:numFmt w:val="bullet"/>
      <w:lvlText w:val="•"/>
      <w:lvlJc w:val="left"/>
      <w:pPr>
        <w:ind w:left="5430" w:hanging="360"/>
      </w:pPr>
      <w:rPr>
        <w:rFonts w:hint="default"/>
        <w:lang w:val="en-US" w:eastAsia="en-US" w:bidi="en-US"/>
      </w:rPr>
    </w:lvl>
    <w:lvl w:ilvl="7">
      <w:numFmt w:val="bullet"/>
      <w:lvlText w:val="•"/>
      <w:lvlJc w:val="left"/>
      <w:pPr>
        <w:ind w:left="6302" w:hanging="360"/>
      </w:pPr>
      <w:rPr>
        <w:rFonts w:hint="default"/>
        <w:lang w:val="en-US" w:eastAsia="en-US" w:bidi="en-US"/>
      </w:rPr>
    </w:lvl>
    <w:lvl w:ilvl="8">
      <w:numFmt w:val="bullet"/>
      <w:lvlText w:val="•"/>
      <w:lvlJc w:val="left"/>
      <w:pPr>
        <w:ind w:left="7175" w:hanging="360"/>
      </w:pPr>
      <w:rPr>
        <w:rFonts w:hint="default"/>
        <w:lang w:val="en-US" w:eastAsia="en-US" w:bidi="en-US"/>
      </w:rPr>
    </w:lvl>
  </w:abstractNum>
  <w:abstractNum w:abstractNumId="14" w15:restartNumberingAfterBreak="0">
    <w:nsid w:val="407F7F2A"/>
    <w:multiLevelType w:val="hybridMultilevel"/>
    <w:tmpl w:val="CBBA3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A102A0"/>
    <w:multiLevelType w:val="hybridMultilevel"/>
    <w:tmpl w:val="FBD818B2"/>
    <w:lvl w:ilvl="0" w:tplc="C0E4A234">
      <w:start w:val="1"/>
      <w:numFmt w:val="lowerLetter"/>
      <w:lvlText w:val="%1."/>
      <w:lvlJc w:val="left"/>
      <w:pPr>
        <w:ind w:left="1440" w:hanging="360"/>
      </w:pPr>
      <w:rPr>
        <w:rFonts w:ascii="Times New Roman" w:hAnsi="Times New Roman" w:cs="Times New Roman" w:hint="default"/>
        <w:sz w:val="20"/>
        <w:szCs w:val="1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E3C5514"/>
    <w:multiLevelType w:val="hybridMultilevel"/>
    <w:tmpl w:val="6D9A3AA2"/>
    <w:lvl w:ilvl="0" w:tplc="E9EC89FE">
      <w:start w:val="1"/>
      <w:numFmt w:val="lowerLetter"/>
      <w:lvlText w:val="%1."/>
      <w:lvlJc w:val="left"/>
      <w:pPr>
        <w:ind w:left="1220" w:hanging="360"/>
      </w:pPr>
      <w:rPr>
        <w:rFonts w:hint="default"/>
        <w:spacing w:val="-1"/>
        <w:w w:val="99"/>
        <w:lang w:val="en-US" w:eastAsia="en-US" w:bidi="en-US"/>
      </w:rPr>
    </w:lvl>
    <w:lvl w:ilvl="1" w:tplc="5BC0344E">
      <w:numFmt w:val="bullet"/>
      <w:lvlText w:val="•"/>
      <w:lvlJc w:val="left"/>
      <w:pPr>
        <w:ind w:left="1990" w:hanging="360"/>
      </w:pPr>
      <w:rPr>
        <w:rFonts w:hint="default"/>
        <w:lang w:val="en-US" w:eastAsia="en-US" w:bidi="en-US"/>
      </w:rPr>
    </w:lvl>
    <w:lvl w:ilvl="2" w:tplc="21EE0E8C">
      <w:numFmt w:val="bullet"/>
      <w:lvlText w:val="•"/>
      <w:lvlJc w:val="left"/>
      <w:pPr>
        <w:ind w:left="2760" w:hanging="360"/>
      </w:pPr>
      <w:rPr>
        <w:rFonts w:hint="default"/>
        <w:lang w:val="en-US" w:eastAsia="en-US" w:bidi="en-US"/>
      </w:rPr>
    </w:lvl>
    <w:lvl w:ilvl="3" w:tplc="60FE6C4E">
      <w:numFmt w:val="bullet"/>
      <w:lvlText w:val="•"/>
      <w:lvlJc w:val="left"/>
      <w:pPr>
        <w:ind w:left="3530" w:hanging="360"/>
      </w:pPr>
      <w:rPr>
        <w:rFonts w:hint="default"/>
        <w:lang w:val="en-US" w:eastAsia="en-US" w:bidi="en-US"/>
      </w:rPr>
    </w:lvl>
    <w:lvl w:ilvl="4" w:tplc="70F030BE">
      <w:numFmt w:val="bullet"/>
      <w:lvlText w:val="•"/>
      <w:lvlJc w:val="left"/>
      <w:pPr>
        <w:ind w:left="4300" w:hanging="360"/>
      </w:pPr>
      <w:rPr>
        <w:rFonts w:hint="default"/>
        <w:lang w:val="en-US" w:eastAsia="en-US" w:bidi="en-US"/>
      </w:rPr>
    </w:lvl>
    <w:lvl w:ilvl="5" w:tplc="53A42842">
      <w:numFmt w:val="bullet"/>
      <w:lvlText w:val="•"/>
      <w:lvlJc w:val="left"/>
      <w:pPr>
        <w:ind w:left="5070" w:hanging="360"/>
      </w:pPr>
      <w:rPr>
        <w:rFonts w:hint="default"/>
        <w:lang w:val="en-US" w:eastAsia="en-US" w:bidi="en-US"/>
      </w:rPr>
    </w:lvl>
    <w:lvl w:ilvl="6" w:tplc="D9764114">
      <w:numFmt w:val="bullet"/>
      <w:lvlText w:val="•"/>
      <w:lvlJc w:val="left"/>
      <w:pPr>
        <w:ind w:left="5840" w:hanging="360"/>
      </w:pPr>
      <w:rPr>
        <w:rFonts w:hint="default"/>
        <w:lang w:val="en-US" w:eastAsia="en-US" w:bidi="en-US"/>
      </w:rPr>
    </w:lvl>
    <w:lvl w:ilvl="7" w:tplc="31B2FAF8">
      <w:numFmt w:val="bullet"/>
      <w:lvlText w:val="•"/>
      <w:lvlJc w:val="left"/>
      <w:pPr>
        <w:ind w:left="6610" w:hanging="360"/>
      </w:pPr>
      <w:rPr>
        <w:rFonts w:hint="default"/>
        <w:lang w:val="en-US" w:eastAsia="en-US" w:bidi="en-US"/>
      </w:rPr>
    </w:lvl>
    <w:lvl w:ilvl="8" w:tplc="97EE300A">
      <w:numFmt w:val="bullet"/>
      <w:lvlText w:val="•"/>
      <w:lvlJc w:val="left"/>
      <w:pPr>
        <w:ind w:left="7380" w:hanging="360"/>
      </w:pPr>
      <w:rPr>
        <w:rFonts w:hint="default"/>
        <w:lang w:val="en-US" w:eastAsia="en-US" w:bidi="en-US"/>
      </w:rPr>
    </w:lvl>
  </w:abstractNum>
  <w:num w:numId="1" w16cid:durableId="1344817402">
    <w:abstractNumId w:val="9"/>
  </w:num>
  <w:num w:numId="2" w16cid:durableId="1822189918">
    <w:abstractNumId w:val="7"/>
  </w:num>
  <w:num w:numId="3" w16cid:durableId="505290310">
    <w:abstractNumId w:val="6"/>
  </w:num>
  <w:num w:numId="4" w16cid:durableId="976493546">
    <w:abstractNumId w:val="5"/>
  </w:num>
  <w:num w:numId="5" w16cid:durableId="1670596626">
    <w:abstractNumId w:val="4"/>
  </w:num>
  <w:num w:numId="6" w16cid:durableId="156461854">
    <w:abstractNumId w:val="8"/>
  </w:num>
  <w:num w:numId="7" w16cid:durableId="1681927096">
    <w:abstractNumId w:val="3"/>
  </w:num>
  <w:num w:numId="8" w16cid:durableId="1557549092">
    <w:abstractNumId w:val="2"/>
  </w:num>
  <w:num w:numId="9" w16cid:durableId="60714851">
    <w:abstractNumId w:val="1"/>
  </w:num>
  <w:num w:numId="10" w16cid:durableId="128403761">
    <w:abstractNumId w:val="0"/>
  </w:num>
  <w:num w:numId="11" w16cid:durableId="2084986984">
    <w:abstractNumId w:val="14"/>
  </w:num>
  <w:num w:numId="12" w16cid:durableId="338852457">
    <w:abstractNumId w:val="16"/>
  </w:num>
  <w:num w:numId="13" w16cid:durableId="993022142">
    <w:abstractNumId w:val="12"/>
  </w:num>
  <w:num w:numId="14" w16cid:durableId="634411965">
    <w:abstractNumId w:val="13"/>
  </w:num>
  <w:num w:numId="15" w16cid:durableId="794368585">
    <w:abstractNumId w:val="10"/>
  </w:num>
  <w:num w:numId="16" w16cid:durableId="6294752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6335954">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an Eppley">
    <w15:presenceInfo w15:providerId="AD" w15:userId="S::Dan.Eppley@elca.org::36d4da46-edcf-491b-a6cf-b53412d2b6e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4A4"/>
    <w:rsid w:val="000001EB"/>
    <w:rsid w:val="00000257"/>
    <w:rsid w:val="0000054F"/>
    <w:rsid w:val="0000082E"/>
    <w:rsid w:val="0000147D"/>
    <w:rsid w:val="000014E8"/>
    <w:rsid w:val="00002107"/>
    <w:rsid w:val="00002A08"/>
    <w:rsid w:val="0000489D"/>
    <w:rsid w:val="00004E81"/>
    <w:rsid w:val="00005715"/>
    <w:rsid w:val="00005B75"/>
    <w:rsid w:val="00005D9D"/>
    <w:rsid w:val="00006700"/>
    <w:rsid w:val="00007097"/>
    <w:rsid w:val="000073EB"/>
    <w:rsid w:val="00010FA9"/>
    <w:rsid w:val="000113F5"/>
    <w:rsid w:val="00011510"/>
    <w:rsid w:val="00011989"/>
    <w:rsid w:val="00011A25"/>
    <w:rsid w:val="00011BC9"/>
    <w:rsid w:val="000120AE"/>
    <w:rsid w:val="00013668"/>
    <w:rsid w:val="000140B4"/>
    <w:rsid w:val="00020158"/>
    <w:rsid w:val="000212C6"/>
    <w:rsid w:val="00022576"/>
    <w:rsid w:val="00022A44"/>
    <w:rsid w:val="00023412"/>
    <w:rsid w:val="00023B94"/>
    <w:rsid w:val="00023C10"/>
    <w:rsid w:val="00023D3E"/>
    <w:rsid w:val="00023D87"/>
    <w:rsid w:val="00025076"/>
    <w:rsid w:val="000255FB"/>
    <w:rsid w:val="00025DD6"/>
    <w:rsid w:val="00025EE7"/>
    <w:rsid w:val="00026119"/>
    <w:rsid w:val="00026DC3"/>
    <w:rsid w:val="00027636"/>
    <w:rsid w:val="0003003B"/>
    <w:rsid w:val="0003095A"/>
    <w:rsid w:val="00031120"/>
    <w:rsid w:val="00031CF5"/>
    <w:rsid w:val="000324F3"/>
    <w:rsid w:val="000326A9"/>
    <w:rsid w:val="00032E12"/>
    <w:rsid w:val="00032ED4"/>
    <w:rsid w:val="00033454"/>
    <w:rsid w:val="00035E34"/>
    <w:rsid w:val="000364E3"/>
    <w:rsid w:val="0003671C"/>
    <w:rsid w:val="00036CCA"/>
    <w:rsid w:val="0003751E"/>
    <w:rsid w:val="00040391"/>
    <w:rsid w:val="0004087D"/>
    <w:rsid w:val="00043246"/>
    <w:rsid w:val="00043314"/>
    <w:rsid w:val="000440D0"/>
    <w:rsid w:val="00044613"/>
    <w:rsid w:val="00051B7B"/>
    <w:rsid w:val="00051CA4"/>
    <w:rsid w:val="00053218"/>
    <w:rsid w:val="000532F1"/>
    <w:rsid w:val="0005382B"/>
    <w:rsid w:val="00054B2C"/>
    <w:rsid w:val="00055908"/>
    <w:rsid w:val="00055A89"/>
    <w:rsid w:val="00055A95"/>
    <w:rsid w:val="0005681E"/>
    <w:rsid w:val="00056EE8"/>
    <w:rsid w:val="000573ED"/>
    <w:rsid w:val="00057956"/>
    <w:rsid w:val="00060ECD"/>
    <w:rsid w:val="00061999"/>
    <w:rsid w:val="0006240B"/>
    <w:rsid w:val="00063D50"/>
    <w:rsid w:val="0006416F"/>
    <w:rsid w:val="000675F9"/>
    <w:rsid w:val="00070166"/>
    <w:rsid w:val="00070320"/>
    <w:rsid w:val="00070671"/>
    <w:rsid w:val="0007134A"/>
    <w:rsid w:val="0007191C"/>
    <w:rsid w:val="00071B8C"/>
    <w:rsid w:val="00071D98"/>
    <w:rsid w:val="00073189"/>
    <w:rsid w:val="00073E95"/>
    <w:rsid w:val="00074A50"/>
    <w:rsid w:val="00075B6D"/>
    <w:rsid w:val="0007682E"/>
    <w:rsid w:val="00076C91"/>
    <w:rsid w:val="00076E10"/>
    <w:rsid w:val="00076FCA"/>
    <w:rsid w:val="000772BF"/>
    <w:rsid w:val="00077811"/>
    <w:rsid w:val="000779D1"/>
    <w:rsid w:val="000779F5"/>
    <w:rsid w:val="00077CA1"/>
    <w:rsid w:val="00080647"/>
    <w:rsid w:val="000811EA"/>
    <w:rsid w:val="000817EF"/>
    <w:rsid w:val="000818DF"/>
    <w:rsid w:val="00082007"/>
    <w:rsid w:val="000832ED"/>
    <w:rsid w:val="000834AA"/>
    <w:rsid w:val="00083888"/>
    <w:rsid w:val="00084265"/>
    <w:rsid w:val="0008428C"/>
    <w:rsid w:val="00084754"/>
    <w:rsid w:val="00085473"/>
    <w:rsid w:val="00085583"/>
    <w:rsid w:val="00085943"/>
    <w:rsid w:val="00085B29"/>
    <w:rsid w:val="00086435"/>
    <w:rsid w:val="00086C26"/>
    <w:rsid w:val="00087A2E"/>
    <w:rsid w:val="00090107"/>
    <w:rsid w:val="00091173"/>
    <w:rsid w:val="000912A1"/>
    <w:rsid w:val="0009241D"/>
    <w:rsid w:val="00093786"/>
    <w:rsid w:val="00093F7E"/>
    <w:rsid w:val="00093FFE"/>
    <w:rsid w:val="00094865"/>
    <w:rsid w:val="00094C57"/>
    <w:rsid w:val="00095474"/>
    <w:rsid w:val="00096347"/>
    <w:rsid w:val="00096672"/>
    <w:rsid w:val="000A0586"/>
    <w:rsid w:val="000A0C77"/>
    <w:rsid w:val="000A0FF8"/>
    <w:rsid w:val="000A15BC"/>
    <w:rsid w:val="000A175D"/>
    <w:rsid w:val="000A1AD0"/>
    <w:rsid w:val="000A1C43"/>
    <w:rsid w:val="000A1D4E"/>
    <w:rsid w:val="000A20E2"/>
    <w:rsid w:val="000A2174"/>
    <w:rsid w:val="000A29F9"/>
    <w:rsid w:val="000A45C2"/>
    <w:rsid w:val="000A465D"/>
    <w:rsid w:val="000A469A"/>
    <w:rsid w:val="000A4E86"/>
    <w:rsid w:val="000A4FB7"/>
    <w:rsid w:val="000A5075"/>
    <w:rsid w:val="000A52C5"/>
    <w:rsid w:val="000A6740"/>
    <w:rsid w:val="000A7535"/>
    <w:rsid w:val="000A7FC0"/>
    <w:rsid w:val="000B12A4"/>
    <w:rsid w:val="000B1B3B"/>
    <w:rsid w:val="000B288B"/>
    <w:rsid w:val="000B2DBD"/>
    <w:rsid w:val="000B37D1"/>
    <w:rsid w:val="000B406D"/>
    <w:rsid w:val="000B7A31"/>
    <w:rsid w:val="000C0D58"/>
    <w:rsid w:val="000C1596"/>
    <w:rsid w:val="000C17D7"/>
    <w:rsid w:val="000C21AC"/>
    <w:rsid w:val="000C26AB"/>
    <w:rsid w:val="000C274C"/>
    <w:rsid w:val="000C2B8B"/>
    <w:rsid w:val="000C31D1"/>
    <w:rsid w:val="000C389A"/>
    <w:rsid w:val="000C395F"/>
    <w:rsid w:val="000C39A8"/>
    <w:rsid w:val="000C5801"/>
    <w:rsid w:val="000C6225"/>
    <w:rsid w:val="000C64C5"/>
    <w:rsid w:val="000C7F10"/>
    <w:rsid w:val="000D17C7"/>
    <w:rsid w:val="000D2040"/>
    <w:rsid w:val="000D268D"/>
    <w:rsid w:val="000D3261"/>
    <w:rsid w:val="000D328F"/>
    <w:rsid w:val="000D4235"/>
    <w:rsid w:val="000D4F17"/>
    <w:rsid w:val="000D5737"/>
    <w:rsid w:val="000D60A7"/>
    <w:rsid w:val="000D6752"/>
    <w:rsid w:val="000D77F5"/>
    <w:rsid w:val="000D7E78"/>
    <w:rsid w:val="000E1282"/>
    <w:rsid w:val="000E1E8E"/>
    <w:rsid w:val="000E21D9"/>
    <w:rsid w:val="000E29F3"/>
    <w:rsid w:val="000E2C3F"/>
    <w:rsid w:val="000E2FF2"/>
    <w:rsid w:val="000E3596"/>
    <w:rsid w:val="000E373E"/>
    <w:rsid w:val="000E3A4D"/>
    <w:rsid w:val="000E433E"/>
    <w:rsid w:val="000E47E8"/>
    <w:rsid w:val="000E4BFD"/>
    <w:rsid w:val="000E4EAF"/>
    <w:rsid w:val="000E504C"/>
    <w:rsid w:val="000E5DB8"/>
    <w:rsid w:val="000E66C7"/>
    <w:rsid w:val="000E70EE"/>
    <w:rsid w:val="000E79AE"/>
    <w:rsid w:val="000E7E77"/>
    <w:rsid w:val="000E7E9B"/>
    <w:rsid w:val="000F0096"/>
    <w:rsid w:val="000F00A2"/>
    <w:rsid w:val="000F0A8B"/>
    <w:rsid w:val="000F0CB8"/>
    <w:rsid w:val="000F1D96"/>
    <w:rsid w:val="000F24E2"/>
    <w:rsid w:val="000F3243"/>
    <w:rsid w:val="000F35A2"/>
    <w:rsid w:val="000F3EDE"/>
    <w:rsid w:val="000F47EF"/>
    <w:rsid w:val="000F595E"/>
    <w:rsid w:val="000F59D1"/>
    <w:rsid w:val="000F65DB"/>
    <w:rsid w:val="000F7C80"/>
    <w:rsid w:val="000F7F73"/>
    <w:rsid w:val="001017C3"/>
    <w:rsid w:val="00101A68"/>
    <w:rsid w:val="00101D35"/>
    <w:rsid w:val="00101E1D"/>
    <w:rsid w:val="00102255"/>
    <w:rsid w:val="00102B8C"/>
    <w:rsid w:val="00102D57"/>
    <w:rsid w:val="00102F54"/>
    <w:rsid w:val="00104409"/>
    <w:rsid w:val="00104609"/>
    <w:rsid w:val="00104950"/>
    <w:rsid w:val="00106007"/>
    <w:rsid w:val="00106502"/>
    <w:rsid w:val="001065C1"/>
    <w:rsid w:val="00106D20"/>
    <w:rsid w:val="001071BE"/>
    <w:rsid w:val="0010780C"/>
    <w:rsid w:val="00107DAC"/>
    <w:rsid w:val="001104B0"/>
    <w:rsid w:val="00110544"/>
    <w:rsid w:val="00110902"/>
    <w:rsid w:val="00111016"/>
    <w:rsid w:val="001114E9"/>
    <w:rsid w:val="0011270C"/>
    <w:rsid w:val="001128D5"/>
    <w:rsid w:val="00113367"/>
    <w:rsid w:val="00113866"/>
    <w:rsid w:val="001140AD"/>
    <w:rsid w:val="0011475C"/>
    <w:rsid w:val="00114DA0"/>
    <w:rsid w:val="00117107"/>
    <w:rsid w:val="00117132"/>
    <w:rsid w:val="00117196"/>
    <w:rsid w:val="00117A98"/>
    <w:rsid w:val="00117AAA"/>
    <w:rsid w:val="001204E4"/>
    <w:rsid w:val="00122A59"/>
    <w:rsid w:val="00123410"/>
    <w:rsid w:val="0012411B"/>
    <w:rsid w:val="00125E0E"/>
    <w:rsid w:val="00126053"/>
    <w:rsid w:val="00126E2E"/>
    <w:rsid w:val="0012714E"/>
    <w:rsid w:val="001279E3"/>
    <w:rsid w:val="00127B5E"/>
    <w:rsid w:val="001305F5"/>
    <w:rsid w:val="0013070F"/>
    <w:rsid w:val="00131201"/>
    <w:rsid w:val="0013273D"/>
    <w:rsid w:val="00134035"/>
    <w:rsid w:val="0013474C"/>
    <w:rsid w:val="00134C51"/>
    <w:rsid w:val="00135354"/>
    <w:rsid w:val="00136094"/>
    <w:rsid w:val="001369E1"/>
    <w:rsid w:val="00137005"/>
    <w:rsid w:val="00137103"/>
    <w:rsid w:val="001402BC"/>
    <w:rsid w:val="001405F7"/>
    <w:rsid w:val="001408AD"/>
    <w:rsid w:val="00141332"/>
    <w:rsid w:val="00141457"/>
    <w:rsid w:val="00141522"/>
    <w:rsid w:val="001417BB"/>
    <w:rsid w:val="00142BE2"/>
    <w:rsid w:val="00143EE3"/>
    <w:rsid w:val="00146739"/>
    <w:rsid w:val="001467F4"/>
    <w:rsid w:val="00146938"/>
    <w:rsid w:val="001473A1"/>
    <w:rsid w:val="00147EBC"/>
    <w:rsid w:val="001506C6"/>
    <w:rsid w:val="001514BB"/>
    <w:rsid w:val="00151553"/>
    <w:rsid w:val="00152436"/>
    <w:rsid w:val="00152C8A"/>
    <w:rsid w:val="00152D74"/>
    <w:rsid w:val="00153714"/>
    <w:rsid w:val="0015392C"/>
    <w:rsid w:val="00153AEE"/>
    <w:rsid w:val="00154103"/>
    <w:rsid w:val="001547FA"/>
    <w:rsid w:val="001548A5"/>
    <w:rsid w:val="00154C1B"/>
    <w:rsid w:val="001551C6"/>
    <w:rsid w:val="00155B38"/>
    <w:rsid w:val="001566F9"/>
    <w:rsid w:val="00156D97"/>
    <w:rsid w:val="00156DDC"/>
    <w:rsid w:val="00157091"/>
    <w:rsid w:val="001609D1"/>
    <w:rsid w:val="00162365"/>
    <w:rsid w:val="00162746"/>
    <w:rsid w:val="00162C7D"/>
    <w:rsid w:val="00162C87"/>
    <w:rsid w:val="00162F8B"/>
    <w:rsid w:val="001630B0"/>
    <w:rsid w:val="00164E3A"/>
    <w:rsid w:val="001653B2"/>
    <w:rsid w:val="0016564B"/>
    <w:rsid w:val="00165ADC"/>
    <w:rsid w:val="00166200"/>
    <w:rsid w:val="0016671B"/>
    <w:rsid w:val="0016733E"/>
    <w:rsid w:val="00167D50"/>
    <w:rsid w:val="00170179"/>
    <w:rsid w:val="00170762"/>
    <w:rsid w:val="00171341"/>
    <w:rsid w:val="001719F4"/>
    <w:rsid w:val="0017217D"/>
    <w:rsid w:val="00172536"/>
    <w:rsid w:val="001725B3"/>
    <w:rsid w:val="00173C51"/>
    <w:rsid w:val="00173F93"/>
    <w:rsid w:val="001740BF"/>
    <w:rsid w:val="00174E50"/>
    <w:rsid w:val="00176A7D"/>
    <w:rsid w:val="00176F83"/>
    <w:rsid w:val="00177080"/>
    <w:rsid w:val="00177457"/>
    <w:rsid w:val="00177824"/>
    <w:rsid w:val="00177941"/>
    <w:rsid w:val="0018024A"/>
    <w:rsid w:val="00180C32"/>
    <w:rsid w:val="00180E08"/>
    <w:rsid w:val="001814D4"/>
    <w:rsid w:val="00182322"/>
    <w:rsid w:val="0018279D"/>
    <w:rsid w:val="00182E04"/>
    <w:rsid w:val="00184706"/>
    <w:rsid w:val="00184859"/>
    <w:rsid w:val="0018630F"/>
    <w:rsid w:val="00186A53"/>
    <w:rsid w:val="001901BD"/>
    <w:rsid w:val="00190500"/>
    <w:rsid w:val="00190550"/>
    <w:rsid w:val="001907EB"/>
    <w:rsid w:val="001909EF"/>
    <w:rsid w:val="00190FC0"/>
    <w:rsid w:val="0019134E"/>
    <w:rsid w:val="00192EB2"/>
    <w:rsid w:val="001931F6"/>
    <w:rsid w:val="001938C8"/>
    <w:rsid w:val="00193F18"/>
    <w:rsid w:val="00194BA8"/>
    <w:rsid w:val="00194D22"/>
    <w:rsid w:val="0019518F"/>
    <w:rsid w:val="001956BB"/>
    <w:rsid w:val="001963F1"/>
    <w:rsid w:val="001964FF"/>
    <w:rsid w:val="00196D0F"/>
    <w:rsid w:val="001A199C"/>
    <w:rsid w:val="001A227B"/>
    <w:rsid w:val="001A2F0F"/>
    <w:rsid w:val="001A304C"/>
    <w:rsid w:val="001A35D5"/>
    <w:rsid w:val="001A3641"/>
    <w:rsid w:val="001A3DA7"/>
    <w:rsid w:val="001A3F73"/>
    <w:rsid w:val="001A51B0"/>
    <w:rsid w:val="001A51D5"/>
    <w:rsid w:val="001A547B"/>
    <w:rsid w:val="001A59D5"/>
    <w:rsid w:val="001A5B18"/>
    <w:rsid w:val="001A6F7E"/>
    <w:rsid w:val="001A7691"/>
    <w:rsid w:val="001B109A"/>
    <w:rsid w:val="001B12F4"/>
    <w:rsid w:val="001B1FAA"/>
    <w:rsid w:val="001B2213"/>
    <w:rsid w:val="001B2733"/>
    <w:rsid w:val="001B3014"/>
    <w:rsid w:val="001B30A4"/>
    <w:rsid w:val="001B3168"/>
    <w:rsid w:val="001B3422"/>
    <w:rsid w:val="001B3878"/>
    <w:rsid w:val="001B3C4A"/>
    <w:rsid w:val="001B410D"/>
    <w:rsid w:val="001B4524"/>
    <w:rsid w:val="001B5446"/>
    <w:rsid w:val="001B59F4"/>
    <w:rsid w:val="001B5C2D"/>
    <w:rsid w:val="001B6234"/>
    <w:rsid w:val="001B7CC8"/>
    <w:rsid w:val="001C0542"/>
    <w:rsid w:val="001C0EE1"/>
    <w:rsid w:val="001C1606"/>
    <w:rsid w:val="001C1F22"/>
    <w:rsid w:val="001C27BD"/>
    <w:rsid w:val="001C2851"/>
    <w:rsid w:val="001C2C50"/>
    <w:rsid w:val="001C3187"/>
    <w:rsid w:val="001C3221"/>
    <w:rsid w:val="001C37D3"/>
    <w:rsid w:val="001C3A5E"/>
    <w:rsid w:val="001C44F6"/>
    <w:rsid w:val="001C4CD3"/>
    <w:rsid w:val="001C52BF"/>
    <w:rsid w:val="001C598C"/>
    <w:rsid w:val="001C5E2E"/>
    <w:rsid w:val="001C5EED"/>
    <w:rsid w:val="001C6367"/>
    <w:rsid w:val="001C6E9D"/>
    <w:rsid w:val="001C788E"/>
    <w:rsid w:val="001C7E41"/>
    <w:rsid w:val="001D1670"/>
    <w:rsid w:val="001D16E3"/>
    <w:rsid w:val="001D18DF"/>
    <w:rsid w:val="001D385C"/>
    <w:rsid w:val="001D3D62"/>
    <w:rsid w:val="001D4B25"/>
    <w:rsid w:val="001D4FF0"/>
    <w:rsid w:val="001D5968"/>
    <w:rsid w:val="001D6F9E"/>
    <w:rsid w:val="001D7AB7"/>
    <w:rsid w:val="001D7C68"/>
    <w:rsid w:val="001E0B77"/>
    <w:rsid w:val="001E2284"/>
    <w:rsid w:val="001E38A8"/>
    <w:rsid w:val="001E3969"/>
    <w:rsid w:val="001E3B1E"/>
    <w:rsid w:val="001E3BD5"/>
    <w:rsid w:val="001E4961"/>
    <w:rsid w:val="001E4C96"/>
    <w:rsid w:val="001E4CAA"/>
    <w:rsid w:val="001E5039"/>
    <w:rsid w:val="001E509E"/>
    <w:rsid w:val="001E52FB"/>
    <w:rsid w:val="001E5DC7"/>
    <w:rsid w:val="001E5EAF"/>
    <w:rsid w:val="001E6B9A"/>
    <w:rsid w:val="001E7D85"/>
    <w:rsid w:val="001F0B6F"/>
    <w:rsid w:val="001F10A7"/>
    <w:rsid w:val="001F1725"/>
    <w:rsid w:val="001F303F"/>
    <w:rsid w:val="001F3101"/>
    <w:rsid w:val="001F3404"/>
    <w:rsid w:val="001F38D1"/>
    <w:rsid w:val="001F3FCF"/>
    <w:rsid w:val="001F412D"/>
    <w:rsid w:val="001F4341"/>
    <w:rsid w:val="001F5060"/>
    <w:rsid w:val="001F6178"/>
    <w:rsid w:val="001F6307"/>
    <w:rsid w:val="001F6499"/>
    <w:rsid w:val="001F6A5C"/>
    <w:rsid w:val="002000AB"/>
    <w:rsid w:val="00201300"/>
    <w:rsid w:val="0020166E"/>
    <w:rsid w:val="00201D77"/>
    <w:rsid w:val="00202174"/>
    <w:rsid w:val="002023BF"/>
    <w:rsid w:val="00202903"/>
    <w:rsid w:val="00202D84"/>
    <w:rsid w:val="00203348"/>
    <w:rsid w:val="00203725"/>
    <w:rsid w:val="00204955"/>
    <w:rsid w:val="00205173"/>
    <w:rsid w:val="002052E1"/>
    <w:rsid w:val="00206F8A"/>
    <w:rsid w:val="00207760"/>
    <w:rsid w:val="0021061B"/>
    <w:rsid w:val="00210A9E"/>
    <w:rsid w:val="00211405"/>
    <w:rsid w:val="00211D97"/>
    <w:rsid w:val="00213246"/>
    <w:rsid w:val="0021382D"/>
    <w:rsid w:val="00213B7C"/>
    <w:rsid w:val="0021412B"/>
    <w:rsid w:val="00214BE6"/>
    <w:rsid w:val="002155A9"/>
    <w:rsid w:val="002164F5"/>
    <w:rsid w:val="002166B3"/>
    <w:rsid w:val="002168AD"/>
    <w:rsid w:val="00216A7E"/>
    <w:rsid w:val="0021725B"/>
    <w:rsid w:val="00217E71"/>
    <w:rsid w:val="00221A6A"/>
    <w:rsid w:val="00221DF2"/>
    <w:rsid w:val="0022262E"/>
    <w:rsid w:val="00222CFE"/>
    <w:rsid w:val="002236F2"/>
    <w:rsid w:val="00224D05"/>
    <w:rsid w:val="0022547C"/>
    <w:rsid w:val="0022561A"/>
    <w:rsid w:val="00225960"/>
    <w:rsid w:val="00226069"/>
    <w:rsid w:val="0022682E"/>
    <w:rsid w:val="00227478"/>
    <w:rsid w:val="0022778F"/>
    <w:rsid w:val="002311D9"/>
    <w:rsid w:val="002320D7"/>
    <w:rsid w:val="002330CF"/>
    <w:rsid w:val="00233700"/>
    <w:rsid w:val="00233EEB"/>
    <w:rsid w:val="00234067"/>
    <w:rsid w:val="002349C6"/>
    <w:rsid w:val="00234B51"/>
    <w:rsid w:val="0023546C"/>
    <w:rsid w:val="0023734B"/>
    <w:rsid w:val="00237411"/>
    <w:rsid w:val="00240206"/>
    <w:rsid w:val="00240713"/>
    <w:rsid w:val="00240CF2"/>
    <w:rsid w:val="00240F06"/>
    <w:rsid w:val="0024114C"/>
    <w:rsid w:val="00241602"/>
    <w:rsid w:val="002417E3"/>
    <w:rsid w:val="00241F0A"/>
    <w:rsid w:val="002423E3"/>
    <w:rsid w:val="002427BA"/>
    <w:rsid w:val="00243BBC"/>
    <w:rsid w:val="002442F9"/>
    <w:rsid w:val="002448A8"/>
    <w:rsid w:val="00244E6E"/>
    <w:rsid w:val="0024504E"/>
    <w:rsid w:val="0024511E"/>
    <w:rsid w:val="002457C7"/>
    <w:rsid w:val="002457D2"/>
    <w:rsid w:val="002458C2"/>
    <w:rsid w:val="00245D0D"/>
    <w:rsid w:val="0024672F"/>
    <w:rsid w:val="00246DF5"/>
    <w:rsid w:val="00247844"/>
    <w:rsid w:val="00247ABB"/>
    <w:rsid w:val="00247B87"/>
    <w:rsid w:val="00250967"/>
    <w:rsid w:val="0025121C"/>
    <w:rsid w:val="0025159D"/>
    <w:rsid w:val="002531B2"/>
    <w:rsid w:val="00253CE9"/>
    <w:rsid w:val="0025436C"/>
    <w:rsid w:val="00254DF8"/>
    <w:rsid w:val="00254E7E"/>
    <w:rsid w:val="00256774"/>
    <w:rsid w:val="00256AB4"/>
    <w:rsid w:val="0025725C"/>
    <w:rsid w:val="0025731B"/>
    <w:rsid w:val="002579D9"/>
    <w:rsid w:val="00257C31"/>
    <w:rsid w:val="00257E0F"/>
    <w:rsid w:val="002600D7"/>
    <w:rsid w:val="00260BD6"/>
    <w:rsid w:val="002610C2"/>
    <w:rsid w:val="00261954"/>
    <w:rsid w:val="00262421"/>
    <w:rsid w:val="002627CA"/>
    <w:rsid w:val="002649BB"/>
    <w:rsid w:val="00264EFE"/>
    <w:rsid w:val="002651BB"/>
    <w:rsid w:val="00265971"/>
    <w:rsid w:val="00270BE2"/>
    <w:rsid w:val="00270D3B"/>
    <w:rsid w:val="002716C0"/>
    <w:rsid w:val="00272824"/>
    <w:rsid w:val="00272A9B"/>
    <w:rsid w:val="00272BF8"/>
    <w:rsid w:val="002731C8"/>
    <w:rsid w:val="00274287"/>
    <w:rsid w:val="00274700"/>
    <w:rsid w:val="002754DE"/>
    <w:rsid w:val="00276659"/>
    <w:rsid w:val="002772F5"/>
    <w:rsid w:val="00277E2B"/>
    <w:rsid w:val="0028054A"/>
    <w:rsid w:val="00281096"/>
    <w:rsid w:val="002811B8"/>
    <w:rsid w:val="0028130F"/>
    <w:rsid w:val="00281F9C"/>
    <w:rsid w:val="00282355"/>
    <w:rsid w:val="002825CA"/>
    <w:rsid w:val="00282B17"/>
    <w:rsid w:val="00282C48"/>
    <w:rsid w:val="00282FFA"/>
    <w:rsid w:val="00283527"/>
    <w:rsid w:val="00284405"/>
    <w:rsid w:val="00285033"/>
    <w:rsid w:val="002866F8"/>
    <w:rsid w:val="0028684C"/>
    <w:rsid w:val="00286C57"/>
    <w:rsid w:val="0028712F"/>
    <w:rsid w:val="00290AFB"/>
    <w:rsid w:val="00291CDD"/>
    <w:rsid w:val="002923F8"/>
    <w:rsid w:val="00292648"/>
    <w:rsid w:val="002926FB"/>
    <w:rsid w:val="002928F9"/>
    <w:rsid w:val="00292D22"/>
    <w:rsid w:val="00292D94"/>
    <w:rsid w:val="0029362D"/>
    <w:rsid w:val="00293696"/>
    <w:rsid w:val="00295356"/>
    <w:rsid w:val="002956EB"/>
    <w:rsid w:val="00295F49"/>
    <w:rsid w:val="00295FF2"/>
    <w:rsid w:val="002A0689"/>
    <w:rsid w:val="002A0DB1"/>
    <w:rsid w:val="002A185B"/>
    <w:rsid w:val="002A1C28"/>
    <w:rsid w:val="002A2DB6"/>
    <w:rsid w:val="002A3006"/>
    <w:rsid w:val="002A3196"/>
    <w:rsid w:val="002A32F7"/>
    <w:rsid w:val="002A38C8"/>
    <w:rsid w:val="002A46C8"/>
    <w:rsid w:val="002A4709"/>
    <w:rsid w:val="002A5215"/>
    <w:rsid w:val="002A54AF"/>
    <w:rsid w:val="002A5BAA"/>
    <w:rsid w:val="002A6004"/>
    <w:rsid w:val="002A6D65"/>
    <w:rsid w:val="002A6D6F"/>
    <w:rsid w:val="002A70A7"/>
    <w:rsid w:val="002B074D"/>
    <w:rsid w:val="002B115F"/>
    <w:rsid w:val="002B1563"/>
    <w:rsid w:val="002B19B7"/>
    <w:rsid w:val="002B1A70"/>
    <w:rsid w:val="002B236F"/>
    <w:rsid w:val="002B2DA1"/>
    <w:rsid w:val="002B41C6"/>
    <w:rsid w:val="002B4698"/>
    <w:rsid w:val="002B4EA1"/>
    <w:rsid w:val="002B67F9"/>
    <w:rsid w:val="002B6AA1"/>
    <w:rsid w:val="002B7B45"/>
    <w:rsid w:val="002B7C28"/>
    <w:rsid w:val="002C00C5"/>
    <w:rsid w:val="002C0E6B"/>
    <w:rsid w:val="002C1226"/>
    <w:rsid w:val="002C129E"/>
    <w:rsid w:val="002C145B"/>
    <w:rsid w:val="002C2343"/>
    <w:rsid w:val="002C2401"/>
    <w:rsid w:val="002C29D7"/>
    <w:rsid w:val="002C2C41"/>
    <w:rsid w:val="002C2FA2"/>
    <w:rsid w:val="002C3828"/>
    <w:rsid w:val="002C4DBA"/>
    <w:rsid w:val="002C526A"/>
    <w:rsid w:val="002C6474"/>
    <w:rsid w:val="002C7996"/>
    <w:rsid w:val="002D0C7D"/>
    <w:rsid w:val="002D2AA7"/>
    <w:rsid w:val="002D2F41"/>
    <w:rsid w:val="002D3AAA"/>
    <w:rsid w:val="002D3EF8"/>
    <w:rsid w:val="002D51BB"/>
    <w:rsid w:val="002D5280"/>
    <w:rsid w:val="002D5EF6"/>
    <w:rsid w:val="002D617D"/>
    <w:rsid w:val="002D6769"/>
    <w:rsid w:val="002D683B"/>
    <w:rsid w:val="002D724F"/>
    <w:rsid w:val="002D783C"/>
    <w:rsid w:val="002D792C"/>
    <w:rsid w:val="002E04ED"/>
    <w:rsid w:val="002E0A01"/>
    <w:rsid w:val="002E0BBD"/>
    <w:rsid w:val="002E1A64"/>
    <w:rsid w:val="002E1BFC"/>
    <w:rsid w:val="002E24CA"/>
    <w:rsid w:val="002E25AE"/>
    <w:rsid w:val="002E2643"/>
    <w:rsid w:val="002E349B"/>
    <w:rsid w:val="002E5265"/>
    <w:rsid w:val="002E5762"/>
    <w:rsid w:val="002E5CB0"/>
    <w:rsid w:val="002E6186"/>
    <w:rsid w:val="002E643A"/>
    <w:rsid w:val="002E6561"/>
    <w:rsid w:val="002E6C74"/>
    <w:rsid w:val="002E7E4C"/>
    <w:rsid w:val="002F1251"/>
    <w:rsid w:val="002F13BC"/>
    <w:rsid w:val="002F1DC5"/>
    <w:rsid w:val="002F235C"/>
    <w:rsid w:val="002F244D"/>
    <w:rsid w:val="002F2553"/>
    <w:rsid w:val="002F2698"/>
    <w:rsid w:val="002F2E86"/>
    <w:rsid w:val="002F3229"/>
    <w:rsid w:val="002F42C5"/>
    <w:rsid w:val="002F4A08"/>
    <w:rsid w:val="002F58AE"/>
    <w:rsid w:val="002F67AA"/>
    <w:rsid w:val="002F7994"/>
    <w:rsid w:val="002F7CFD"/>
    <w:rsid w:val="002F7E28"/>
    <w:rsid w:val="003013A3"/>
    <w:rsid w:val="00301818"/>
    <w:rsid w:val="003019F6"/>
    <w:rsid w:val="00303914"/>
    <w:rsid w:val="00304427"/>
    <w:rsid w:val="00304619"/>
    <w:rsid w:val="00304759"/>
    <w:rsid w:val="00305E6C"/>
    <w:rsid w:val="00305F08"/>
    <w:rsid w:val="00306406"/>
    <w:rsid w:val="00306439"/>
    <w:rsid w:val="00306C8C"/>
    <w:rsid w:val="0031004E"/>
    <w:rsid w:val="003102EC"/>
    <w:rsid w:val="00310C32"/>
    <w:rsid w:val="00311420"/>
    <w:rsid w:val="00311491"/>
    <w:rsid w:val="00311F9B"/>
    <w:rsid w:val="0031274E"/>
    <w:rsid w:val="00312B44"/>
    <w:rsid w:val="0031306C"/>
    <w:rsid w:val="00313A20"/>
    <w:rsid w:val="00313AD0"/>
    <w:rsid w:val="00314D55"/>
    <w:rsid w:val="00314FC1"/>
    <w:rsid w:val="0031504C"/>
    <w:rsid w:val="003152F8"/>
    <w:rsid w:val="003155A7"/>
    <w:rsid w:val="0031581F"/>
    <w:rsid w:val="0031582F"/>
    <w:rsid w:val="0031694F"/>
    <w:rsid w:val="00316FC2"/>
    <w:rsid w:val="00317AF6"/>
    <w:rsid w:val="00317F68"/>
    <w:rsid w:val="0032091D"/>
    <w:rsid w:val="00320F0E"/>
    <w:rsid w:val="00321586"/>
    <w:rsid w:val="00321985"/>
    <w:rsid w:val="0032285C"/>
    <w:rsid w:val="0032299C"/>
    <w:rsid w:val="00324051"/>
    <w:rsid w:val="003249DD"/>
    <w:rsid w:val="00325997"/>
    <w:rsid w:val="003266F7"/>
    <w:rsid w:val="00326967"/>
    <w:rsid w:val="00326E22"/>
    <w:rsid w:val="00326F2B"/>
    <w:rsid w:val="00327517"/>
    <w:rsid w:val="0033033B"/>
    <w:rsid w:val="00330EDB"/>
    <w:rsid w:val="00331328"/>
    <w:rsid w:val="003326FD"/>
    <w:rsid w:val="00332859"/>
    <w:rsid w:val="00332EF2"/>
    <w:rsid w:val="00333BE3"/>
    <w:rsid w:val="003348B6"/>
    <w:rsid w:val="00334D21"/>
    <w:rsid w:val="00334D24"/>
    <w:rsid w:val="0033558A"/>
    <w:rsid w:val="003356DB"/>
    <w:rsid w:val="00335EBD"/>
    <w:rsid w:val="00336195"/>
    <w:rsid w:val="00336FCF"/>
    <w:rsid w:val="00337248"/>
    <w:rsid w:val="003412D6"/>
    <w:rsid w:val="00341583"/>
    <w:rsid w:val="00342218"/>
    <w:rsid w:val="00342AEA"/>
    <w:rsid w:val="00342E4D"/>
    <w:rsid w:val="00343127"/>
    <w:rsid w:val="0034449E"/>
    <w:rsid w:val="00346093"/>
    <w:rsid w:val="0034669B"/>
    <w:rsid w:val="00346D98"/>
    <w:rsid w:val="0034760A"/>
    <w:rsid w:val="00350344"/>
    <w:rsid w:val="0035099F"/>
    <w:rsid w:val="00350AD1"/>
    <w:rsid w:val="00350D53"/>
    <w:rsid w:val="00351065"/>
    <w:rsid w:val="00351F7E"/>
    <w:rsid w:val="00352352"/>
    <w:rsid w:val="00352523"/>
    <w:rsid w:val="0035289C"/>
    <w:rsid w:val="00352C5A"/>
    <w:rsid w:val="00352E88"/>
    <w:rsid w:val="00353A5A"/>
    <w:rsid w:val="00354C83"/>
    <w:rsid w:val="00355B72"/>
    <w:rsid w:val="003561CE"/>
    <w:rsid w:val="0035627F"/>
    <w:rsid w:val="00356679"/>
    <w:rsid w:val="00356B5C"/>
    <w:rsid w:val="0035708A"/>
    <w:rsid w:val="003570B5"/>
    <w:rsid w:val="00360CE6"/>
    <w:rsid w:val="003610F1"/>
    <w:rsid w:val="00361B88"/>
    <w:rsid w:val="00362D14"/>
    <w:rsid w:val="00363416"/>
    <w:rsid w:val="0036352B"/>
    <w:rsid w:val="003664C7"/>
    <w:rsid w:val="00366544"/>
    <w:rsid w:val="00366583"/>
    <w:rsid w:val="00366606"/>
    <w:rsid w:val="00366A83"/>
    <w:rsid w:val="00366AED"/>
    <w:rsid w:val="00366ECA"/>
    <w:rsid w:val="00367367"/>
    <w:rsid w:val="00370055"/>
    <w:rsid w:val="00370321"/>
    <w:rsid w:val="003703EC"/>
    <w:rsid w:val="003711D6"/>
    <w:rsid w:val="00371A32"/>
    <w:rsid w:val="00371B52"/>
    <w:rsid w:val="00371E79"/>
    <w:rsid w:val="0037210F"/>
    <w:rsid w:val="003724EA"/>
    <w:rsid w:val="00372EFA"/>
    <w:rsid w:val="003742CC"/>
    <w:rsid w:val="00374A79"/>
    <w:rsid w:val="003759F5"/>
    <w:rsid w:val="0037639A"/>
    <w:rsid w:val="0037640E"/>
    <w:rsid w:val="003764B6"/>
    <w:rsid w:val="00376503"/>
    <w:rsid w:val="003767BA"/>
    <w:rsid w:val="003768E1"/>
    <w:rsid w:val="00377155"/>
    <w:rsid w:val="00380BD7"/>
    <w:rsid w:val="00381411"/>
    <w:rsid w:val="00384340"/>
    <w:rsid w:val="00384FD7"/>
    <w:rsid w:val="00385EE2"/>
    <w:rsid w:val="00386F36"/>
    <w:rsid w:val="0038703D"/>
    <w:rsid w:val="00387A5D"/>
    <w:rsid w:val="003906BB"/>
    <w:rsid w:val="00390B6C"/>
    <w:rsid w:val="00391025"/>
    <w:rsid w:val="0039110E"/>
    <w:rsid w:val="00392317"/>
    <w:rsid w:val="0039269D"/>
    <w:rsid w:val="0039291A"/>
    <w:rsid w:val="00392ACC"/>
    <w:rsid w:val="00393C20"/>
    <w:rsid w:val="0039473C"/>
    <w:rsid w:val="00395194"/>
    <w:rsid w:val="00395291"/>
    <w:rsid w:val="00396661"/>
    <w:rsid w:val="003977F8"/>
    <w:rsid w:val="003A0079"/>
    <w:rsid w:val="003A0385"/>
    <w:rsid w:val="003A10E7"/>
    <w:rsid w:val="003A1ADC"/>
    <w:rsid w:val="003A23B4"/>
    <w:rsid w:val="003A2744"/>
    <w:rsid w:val="003A3206"/>
    <w:rsid w:val="003A418E"/>
    <w:rsid w:val="003A51A6"/>
    <w:rsid w:val="003A5754"/>
    <w:rsid w:val="003A5C1C"/>
    <w:rsid w:val="003A5DE9"/>
    <w:rsid w:val="003B022E"/>
    <w:rsid w:val="003B0755"/>
    <w:rsid w:val="003B0DEB"/>
    <w:rsid w:val="003B1783"/>
    <w:rsid w:val="003B23FA"/>
    <w:rsid w:val="003B2595"/>
    <w:rsid w:val="003B27F8"/>
    <w:rsid w:val="003B294A"/>
    <w:rsid w:val="003B3163"/>
    <w:rsid w:val="003B3D9D"/>
    <w:rsid w:val="003B3EC4"/>
    <w:rsid w:val="003B4165"/>
    <w:rsid w:val="003B4314"/>
    <w:rsid w:val="003B47C8"/>
    <w:rsid w:val="003B52DA"/>
    <w:rsid w:val="003B537F"/>
    <w:rsid w:val="003B5411"/>
    <w:rsid w:val="003B5D33"/>
    <w:rsid w:val="003B62E4"/>
    <w:rsid w:val="003B71AA"/>
    <w:rsid w:val="003B7526"/>
    <w:rsid w:val="003B783E"/>
    <w:rsid w:val="003B7ED0"/>
    <w:rsid w:val="003C0A18"/>
    <w:rsid w:val="003C114D"/>
    <w:rsid w:val="003C2357"/>
    <w:rsid w:val="003C2E07"/>
    <w:rsid w:val="003C39A8"/>
    <w:rsid w:val="003C410A"/>
    <w:rsid w:val="003C4BFA"/>
    <w:rsid w:val="003C4C81"/>
    <w:rsid w:val="003C5489"/>
    <w:rsid w:val="003C6299"/>
    <w:rsid w:val="003C71B1"/>
    <w:rsid w:val="003C7296"/>
    <w:rsid w:val="003D0645"/>
    <w:rsid w:val="003D21EB"/>
    <w:rsid w:val="003D2C0F"/>
    <w:rsid w:val="003D381D"/>
    <w:rsid w:val="003D3842"/>
    <w:rsid w:val="003D3AC4"/>
    <w:rsid w:val="003D48AB"/>
    <w:rsid w:val="003D4C20"/>
    <w:rsid w:val="003D5469"/>
    <w:rsid w:val="003D575D"/>
    <w:rsid w:val="003D5CBC"/>
    <w:rsid w:val="003D6A18"/>
    <w:rsid w:val="003D720E"/>
    <w:rsid w:val="003D7566"/>
    <w:rsid w:val="003E0286"/>
    <w:rsid w:val="003E03A1"/>
    <w:rsid w:val="003E05DC"/>
    <w:rsid w:val="003E072F"/>
    <w:rsid w:val="003E1E9B"/>
    <w:rsid w:val="003E2DBB"/>
    <w:rsid w:val="003E2F67"/>
    <w:rsid w:val="003E3820"/>
    <w:rsid w:val="003E3BDC"/>
    <w:rsid w:val="003E4966"/>
    <w:rsid w:val="003E4F4E"/>
    <w:rsid w:val="003E5BBB"/>
    <w:rsid w:val="003E6244"/>
    <w:rsid w:val="003E6485"/>
    <w:rsid w:val="003E6ECD"/>
    <w:rsid w:val="003E6F16"/>
    <w:rsid w:val="003E7494"/>
    <w:rsid w:val="003E79B9"/>
    <w:rsid w:val="003E79ED"/>
    <w:rsid w:val="003E7B28"/>
    <w:rsid w:val="003F235F"/>
    <w:rsid w:val="003F23A1"/>
    <w:rsid w:val="003F26DA"/>
    <w:rsid w:val="003F4CEE"/>
    <w:rsid w:val="003F4F95"/>
    <w:rsid w:val="003F51E2"/>
    <w:rsid w:val="003F6E13"/>
    <w:rsid w:val="003F7AF9"/>
    <w:rsid w:val="003F7D2A"/>
    <w:rsid w:val="003F7FEF"/>
    <w:rsid w:val="004009F7"/>
    <w:rsid w:val="00401114"/>
    <w:rsid w:val="004017B1"/>
    <w:rsid w:val="00404C6B"/>
    <w:rsid w:val="00404DD0"/>
    <w:rsid w:val="00405A0A"/>
    <w:rsid w:val="00405DA7"/>
    <w:rsid w:val="00405EED"/>
    <w:rsid w:val="004078C5"/>
    <w:rsid w:val="004100B2"/>
    <w:rsid w:val="0041052C"/>
    <w:rsid w:val="004106C2"/>
    <w:rsid w:val="00410B7B"/>
    <w:rsid w:val="00410C98"/>
    <w:rsid w:val="00410CD8"/>
    <w:rsid w:val="00410DB6"/>
    <w:rsid w:val="004113FC"/>
    <w:rsid w:val="00411442"/>
    <w:rsid w:val="00411967"/>
    <w:rsid w:val="00411C00"/>
    <w:rsid w:val="004120C6"/>
    <w:rsid w:val="00412473"/>
    <w:rsid w:val="00413871"/>
    <w:rsid w:val="00413AFE"/>
    <w:rsid w:val="00413EFE"/>
    <w:rsid w:val="00414688"/>
    <w:rsid w:val="004160B9"/>
    <w:rsid w:val="004160BE"/>
    <w:rsid w:val="0041707F"/>
    <w:rsid w:val="00417A2D"/>
    <w:rsid w:val="004202EE"/>
    <w:rsid w:val="0042036E"/>
    <w:rsid w:val="004213F3"/>
    <w:rsid w:val="0042202F"/>
    <w:rsid w:val="0042282E"/>
    <w:rsid w:val="00422F89"/>
    <w:rsid w:val="0042437D"/>
    <w:rsid w:val="00424568"/>
    <w:rsid w:val="004252CE"/>
    <w:rsid w:val="0042581D"/>
    <w:rsid w:val="004259EA"/>
    <w:rsid w:val="00426014"/>
    <w:rsid w:val="00426179"/>
    <w:rsid w:val="0042645E"/>
    <w:rsid w:val="0042685F"/>
    <w:rsid w:val="00427616"/>
    <w:rsid w:val="004279AC"/>
    <w:rsid w:val="00430314"/>
    <w:rsid w:val="00430606"/>
    <w:rsid w:val="004324D0"/>
    <w:rsid w:val="0043296D"/>
    <w:rsid w:val="004329A7"/>
    <w:rsid w:val="0043301D"/>
    <w:rsid w:val="00433299"/>
    <w:rsid w:val="004333D5"/>
    <w:rsid w:val="00433757"/>
    <w:rsid w:val="0043480C"/>
    <w:rsid w:val="0043490B"/>
    <w:rsid w:val="004356DB"/>
    <w:rsid w:val="004359A9"/>
    <w:rsid w:val="00435C8F"/>
    <w:rsid w:val="00435E38"/>
    <w:rsid w:val="00436C23"/>
    <w:rsid w:val="00440C8B"/>
    <w:rsid w:val="0044157E"/>
    <w:rsid w:val="00441E68"/>
    <w:rsid w:val="00442314"/>
    <w:rsid w:val="00442EA5"/>
    <w:rsid w:val="00442FE9"/>
    <w:rsid w:val="00443F46"/>
    <w:rsid w:val="004440FD"/>
    <w:rsid w:val="00444243"/>
    <w:rsid w:val="00444CE3"/>
    <w:rsid w:val="00445127"/>
    <w:rsid w:val="004462D2"/>
    <w:rsid w:val="0044670F"/>
    <w:rsid w:val="00446DCA"/>
    <w:rsid w:val="00446F44"/>
    <w:rsid w:val="00446F88"/>
    <w:rsid w:val="00447226"/>
    <w:rsid w:val="00451BB7"/>
    <w:rsid w:val="00451D02"/>
    <w:rsid w:val="0045201D"/>
    <w:rsid w:val="0045275C"/>
    <w:rsid w:val="004527C2"/>
    <w:rsid w:val="004527D7"/>
    <w:rsid w:val="004529E5"/>
    <w:rsid w:val="00452DB0"/>
    <w:rsid w:val="00453635"/>
    <w:rsid w:val="004537EE"/>
    <w:rsid w:val="004546AC"/>
    <w:rsid w:val="004554BD"/>
    <w:rsid w:val="0045593E"/>
    <w:rsid w:val="00456160"/>
    <w:rsid w:val="00460705"/>
    <w:rsid w:val="00460DDC"/>
    <w:rsid w:val="00460E8A"/>
    <w:rsid w:val="00461A3C"/>
    <w:rsid w:val="0046234B"/>
    <w:rsid w:val="004623D9"/>
    <w:rsid w:val="0046485A"/>
    <w:rsid w:val="00464A49"/>
    <w:rsid w:val="00465334"/>
    <w:rsid w:val="00465A12"/>
    <w:rsid w:val="00465D7D"/>
    <w:rsid w:val="004667C1"/>
    <w:rsid w:val="00466E56"/>
    <w:rsid w:val="00467774"/>
    <w:rsid w:val="00467C12"/>
    <w:rsid w:val="00467C1C"/>
    <w:rsid w:val="00467E50"/>
    <w:rsid w:val="004702EA"/>
    <w:rsid w:val="00470900"/>
    <w:rsid w:val="0047112D"/>
    <w:rsid w:val="00471859"/>
    <w:rsid w:val="004727B6"/>
    <w:rsid w:val="00473328"/>
    <w:rsid w:val="00473F52"/>
    <w:rsid w:val="0047547E"/>
    <w:rsid w:val="0047635A"/>
    <w:rsid w:val="004774B1"/>
    <w:rsid w:val="00477A8D"/>
    <w:rsid w:val="00477E30"/>
    <w:rsid w:val="004806BA"/>
    <w:rsid w:val="004808FE"/>
    <w:rsid w:val="00480DED"/>
    <w:rsid w:val="00480EED"/>
    <w:rsid w:val="00480FB8"/>
    <w:rsid w:val="0048109E"/>
    <w:rsid w:val="00482126"/>
    <w:rsid w:val="00483310"/>
    <w:rsid w:val="004833F9"/>
    <w:rsid w:val="004837D0"/>
    <w:rsid w:val="00483DF3"/>
    <w:rsid w:val="004845D5"/>
    <w:rsid w:val="00484EB1"/>
    <w:rsid w:val="00485AA8"/>
    <w:rsid w:val="00485F88"/>
    <w:rsid w:val="00487C4A"/>
    <w:rsid w:val="00490114"/>
    <w:rsid w:val="0049041B"/>
    <w:rsid w:val="00490508"/>
    <w:rsid w:val="00491AC6"/>
    <w:rsid w:val="0049329D"/>
    <w:rsid w:val="004941E5"/>
    <w:rsid w:val="0049476D"/>
    <w:rsid w:val="004949EC"/>
    <w:rsid w:val="0049527F"/>
    <w:rsid w:val="004953E0"/>
    <w:rsid w:val="004953E1"/>
    <w:rsid w:val="00496724"/>
    <w:rsid w:val="00496E54"/>
    <w:rsid w:val="00496EA6"/>
    <w:rsid w:val="0049713D"/>
    <w:rsid w:val="0049739B"/>
    <w:rsid w:val="00497461"/>
    <w:rsid w:val="00497B70"/>
    <w:rsid w:val="004A00E9"/>
    <w:rsid w:val="004A04C1"/>
    <w:rsid w:val="004A04EC"/>
    <w:rsid w:val="004A09A1"/>
    <w:rsid w:val="004A0A05"/>
    <w:rsid w:val="004A1382"/>
    <w:rsid w:val="004A13BF"/>
    <w:rsid w:val="004A2B09"/>
    <w:rsid w:val="004A2BEE"/>
    <w:rsid w:val="004A34E8"/>
    <w:rsid w:val="004A3F1E"/>
    <w:rsid w:val="004A47AA"/>
    <w:rsid w:val="004A4DA4"/>
    <w:rsid w:val="004A524A"/>
    <w:rsid w:val="004A5438"/>
    <w:rsid w:val="004A67E6"/>
    <w:rsid w:val="004A7D47"/>
    <w:rsid w:val="004B1397"/>
    <w:rsid w:val="004B29AF"/>
    <w:rsid w:val="004B29D5"/>
    <w:rsid w:val="004B2C2C"/>
    <w:rsid w:val="004B2E0B"/>
    <w:rsid w:val="004B37CF"/>
    <w:rsid w:val="004B416D"/>
    <w:rsid w:val="004B49E7"/>
    <w:rsid w:val="004B4A18"/>
    <w:rsid w:val="004B4A34"/>
    <w:rsid w:val="004B4DB2"/>
    <w:rsid w:val="004B50C9"/>
    <w:rsid w:val="004B5926"/>
    <w:rsid w:val="004B5B13"/>
    <w:rsid w:val="004B5E60"/>
    <w:rsid w:val="004B5F86"/>
    <w:rsid w:val="004B5FC0"/>
    <w:rsid w:val="004B6063"/>
    <w:rsid w:val="004B6B29"/>
    <w:rsid w:val="004B70F0"/>
    <w:rsid w:val="004B73FC"/>
    <w:rsid w:val="004B7470"/>
    <w:rsid w:val="004B7750"/>
    <w:rsid w:val="004C0BC3"/>
    <w:rsid w:val="004C0E1E"/>
    <w:rsid w:val="004C14B0"/>
    <w:rsid w:val="004C28C9"/>
    <w:rsid w:val="004C375A"/>
    <w:rsid w:val="004C3C48"/>
    <w:rsid w:val="004C3F3F"/>
    <w:rsid w:val="004C43D7"/>
    <w:rsid w:val="004C46AD"/>
    <w:rsid w:val="004C4917"/>
    <w:rsid w:val="004C4974"/>
    <w:rsid w:val="004C4B50"/>
    <w:rsid w:val="004C56AB"/>
    <w:rsid w:val="004C5784"/>
    <w:rsid w:val="004C5A63"/>
    <w:rsid w:val="004C5B4A"/>
    <w:rsid w:val="004C606C"/>
    <w:rsid w:val="004C6165"/>
    <w:rsid w:val="004C6CE0"/>
    <w:rsid w:val="004C7BED"/>
    <w:rsid w:val="004C7CF1"/>
    <w:rsid w:val="004D0257"/>
    <w:rsid w:val="004D0D6A"/>
    <w:rsid w:val="004D102A"/>
    <w:rsid w:val="004D17B7"/>
    <w:rsid w:val="004D1F12"/>
    <w:rsid w:val="004D2522"/>
    <w:rsid w:val="004D3190"/>
    <w:rsid w:val="004D45DD"/>
    <w:rsid w:val="004D6274"/>
    <w:rsid w:val="004D77B9"/>
    <w:rsid w:val="004D7D5F"/>
    <w:rsid w:val="004E0128"/>
    <w:rsid w:val="004E07D3"/>
    <w:rsid w:val="004E0A89"/>
    <w:rsid w:val="004E1334"/>
    <w:rsid w:val="004E25D7"/>
    <w:rsid w:val="004E44A4"/>
    <w:rsid w:val="004E5981"/>
    <w:rsid w:val="004E5ADF"/>
    <w:rsid w:val="004E6BA9"/>
    <w:rsid w:val="004E7AF6"/>
    <w:rsid w:val="004E7F7F"/>
    <w:rsid w:val="004F078D"/>
    <w:rsid w:val="004F2041"/>
    <w:rsid w:val="004F2558"/>
    <w:rsid w:val="004F2589"/>
    <w:rsid w:val="004F2991"/>
    <w:rsid w:val="004F2B48"/>
    <w:rsid w:val="004F3FC8"/>
    <w:rsid w:val="004F486B"/>
    <w:rsid w:val="004F4AF9"/>
    <w:rsid w:val="004F5A4E"/>
    <w:rsid w:val="004F5C79"/>
    <w:rsid w:val="004F5F14"/>
    <w:rsid w:val="004F6E63"/>
    <w:rsid w:val="004F7FDA"/>
    <w:rsid w:val="0050044D"/>
    <w:rsid w:val="0050124A"/>
    <w:rsid w:val="00501DCC"/>
    <w:rsid w:val="005029C5"/>
    <w:rsid w:val="005029DB"/>
    <w:rsid w:val="00502DF1"/>
    <w:rsid w:val="005030CA"/>
    <w:rsid w:val="0050375E"/>
    <w:rsid w:val="00504EEC"/>
    <w:rsid w:val="00505491"/>
    <w:rsid w:val="005056D2"/>
    <w:rsid w:val="0050586D"/>
    <w:rsid w:val="00505BF5"/>
    <w:rsid w:val="00506AF0"/>
    <w:rsid w:val="00507D48"/>
    <w:rsid w:val="00510480"/>
    <w:rsid w:val="00510643"/>
    <w:rsid w:val="005109FB"/>
    <w:rsid w:val="005115B0"/>
    <w:rsid w:val="0051207A"/>
    <w:rsid w:val="005122C6"/>
    <w:rsid w:val="00512852"/>
    <w:rsid w:val="00512A62"/>
    <w:rsid w:val="00512A8E"/>
    <w:rsid w:val="005134AD"/>
    <w:rsid w:val="005139EB"/>
    <w:rsid w:val="005141F8"/>
    <w:rsid w:val="005151C1"/>
    <w:rsid w:val="00517360"/>
    <w:rsid w:val="00517450"/>
    <w:rsid w:val="00517B21"/>
    <w:rsid w:val="00517CCA"/>
    <w:rsid w:val="00520092"/>
    <w:rsid w:val="00520A0A"/>
    <w:rsid w:val="00520A51"/>
    <w:rsid w:val="00520F5D"/>
    <w:rsid w:val="005231C6"/>
    <w:rsid w:val="0052379D"/>
    <w:rsid w:val="00523C62"/>
    <w:rsid w:val="00524B20"/>
    <w:rsid w:val="00525037"/>
    <w:rsid w:val="00526400"/>
    <w:rsid w:val="0052646C"/>
    <w:rsid w:val="00526579"/>
    <w:rsid w:val="0052657E"/>
    <w:rsid w:val="00526709"/>
    <w:rsid w:val="00527A39"/>
    <w:rsid w:val="00527F00"/>
    <w:rsid w:val="005309B0"/>
    <w:rsid w:val="00530FE1"/>
    <w:rsid w:val="005311AD"/>
    <w:rsid w:val="0053141C"/>
    <w:rsid w:val="00531FB7"/>
    <w:rsid w:val="0053288C"/>
    <w:rsid w:val="0053293A"/>
    <w:rsid w:val="00532CC9"/>
    <w:rsid w:val="00533141"/>
    <w:rsid w:val="00534508"/>
    <w:rsid w:val="00535D98"/>
    <w:rsid w:val="00536093"/>
    <w:rsid w:val="00537F3D"/>
    <w:rsid w:val="005407CE"/>
    <w:rsid w:val="00540928"/>
    <w:rsid w:val="00540CBC"/>
    <w:rsid w:val="005413CC"/>
    <w:rsid w:val="005413EB"/>
    <w:rsid w:val="00541483"/>
    <w:rsid w:val="005418ED"/>
    <w:rsid w:val="00542C37"/>
    <w:rsid w:val="00543148"/>
    <w:rsid w:val="00544EB5"/>
    <w:rsid w:val="00544F71"/>
    <w:rsid w:val="00545391"/>
    <w:rsid w:val="0054566F"/>
    <w:rsid w:val="00545A85"/>
    <w:rsid w:val="0054688E"/>
    <w:rsid w:val="0054690C"/>
    <w:rsid w:val="005471D7"/>
    <w:rsid w:val="00550510"/>
    <w:rsid w:val="00551030"/>
    <w:rsid w:val="0055181A"/>
    <w:rsid w:val="0055223D"/>
    <w:rsid w:val="00552A57"/>
    <w:rsid w:val="00553433"/>
    <w:rsid w:val="005539C6"/>
    <w:rsid w:val="005540F1"/>
    <w:rsid w:val="005544E7"/>
    <w:rsid w:val="00554DD8"/>
    <w:rsid w:val="00554F49"/>
    <w:rsid w:val="005567D6"/>
    <w:rsid w:val="00556D17"/>
    <w:rsid w:val="00557069"/>
    <w:rsid w:val="00560036"/>
    <w:rsid w:val="00560132"/>
    <w:rsid w:val="00560534"/>
    <w:rsid w:val="0056055C"/>
    <w:rsid w:val="005608C0"/>
    <w:rsid w:val="00560ADA"/>
    <w:rsid w:val="00561752"/>
    <w:rsid w:val="00561EB4"/>
    <w:rsid w:val="00562894"/>
    <w:rsid w:val="005634EA"/>
    <w:rsid w:val="00563618"/>
    <w:rsid w:val="0056396F"/>
    <w:rsid w:val="00563C3B"/>
    <w:rsid w:val="00563D62"/>
    <w:rsid w:val="00563F93"/>
    <w:rsid w:val="0056430F"/>
    <w:rsid w:val="005643F1"/>
    <w:rsid w:val="00564DDD"/>
    <w:rsid w:val="005657D7"/>
    <w:rsid w:val="00565ACC"/>
    <w:rsid w:val="00566B6D"/>
    <w:rsid w:val="00566F23"/>
    <w:rsid w:val="005701BA"/>
    <w:rsid w:val="0057035F"/>
    <w:rsid w:val="00571170"/>
    <w:rsid w:val="00571566"/>
    <w:rsid w:val="0057183F"/>
    <w:rsid w:val="00571AF9"/>
    <w:rsid w:val="00571D5C"/>
    <w:rsid w:val="0057227B"/>
    <w:rsid w:val="00572487"/>
    <w:rsid w:val="005734DE"/>
    <w:rsid w:val="00573C1B"/>
    <w:rsid w:val="00574386"/>
    <w:rsid w:val="00574C57"/>
    <w:rsid w:val="005754B2"/>
    <w:rsid w:val="005756A7"/>
    <w:rsid w:val="0057712A"/>
    <w:rsid w:val="00580311"/>
    <w:rsid w:val="00580E6C"/>
    <w:rsid w:val="0058123B"/>
    <w:rsid w:val="005817D9"/>
    <w:rsid w:val="00581866"/>
    <w:rsid w:val="005823C8"/>
    <w:rsid w:val="00582E34"/>
    <w:rsid w:val="005843B8"/>
    <w:rsid w:val="0058442E"/>
    <w:rsid w:val="00585223"/>
    <w:rsid w:val="0058549F"/>
    <w:rsid w:val="00585BF8"/>
    <w:rsid w:val="00585E26"/>
    <w:rsid w:val="00586BAE"/>
    <w:rsid w:val="00586CC8"/>
    <w:rsid w:val="0058782D"/>
    <w:rsid w:val="00587E6C"/>
    <w:rsid w:val="00590458"/>
    <w:rsid w:val="00590537"/>
    <w:rsid w:val="0059065C"/>
    <w:rsid w:val="00590911"/>
    <w:rsid w:val="00590ADF"/>
    <w:rsid w:val="005910D3"/>
    <w:rsid w:val="0059111C"/>
    <w:rsid w:val="005912E9"/>
    <w:rsid w:val="005913E7"/>
    <w:rsid w:val="005915A2"/>
    <w:rsid w:val="005939C2"/>
    <w:rsid w:val="00593B1A"/>
    <w:rsid w:val="00593C66"/>
    <w:rsid w:val="00593D21"/>
    <w:rsid w:val="00593E1A"/>
    <w:rsid w:val="0059506F"/>
    <w:rsid w:val="005953AD"/>
    <w:rsid w:val="00596A2E"/>
    <w:rsid w:val="005976C8"/>
    <w:rsid w:val="00597F05"/>
    <w:rsid w:val="005A04EF"/>
    <w:rsid w:val="005A05F1"/>
    <w:rsid w:val="005A0875"/>
    <w:rsid w:val="005A0EEF"/>
    <w:rsid w:val="005A0F69"/>
    <w:rsid w:val="005A110A"/>
    <w:rsid w:val="005A154C"/>
    <w:rsid w:val="005A2646"/>
    <w:rsid w:val="005A3D84"/>
    <w:rsid w:val="005A4863"/>
    <w:rsid w:val="005A54A5"/>
    <w:rsid w:val="005A7237"/>
    <w:rsid w:val="005B062F"/>
    <w:rsid w:val="005B0FDB"/>
    <w:rsid w:val="005B1AFE"/>
    <w:rsid w:val="005B2447"/>
    <w:rsid w:val="005B26C7"/>
    <w:rsid w:val="005B2A47"/>
    <w:rsid w:val="005B2C7F"/>
    <w:rsid w:val="005B437A"/>
    <w:rsid w:val="005B49EA"/>
    <w:rsid w:val="005B4B8E"/>
    <w:rsid w:val="005B4DA2"/>
    <w:rsid w:val="005B4EB1"/>
    <w:rsid w:val="005B5A6E"/>
    <w:rsid w:val="005B5E27"/>
    <w:rsid w:val="005B7B19"/>
    <w:rsid w:val="005C11E8"/>
    <w:rsid w:val="005C11FA"/>
    <w:rsid w:val="005C24A7"/>
    <w:rsid w:val="005C2D4D"/>
    <w:rsid w:val="005C35E0"/>
    <w:rsid w:val="005C39E4"/>
    <w:rsid w:val="005C4BF5"/>
    <w:rsid w:val="005C5504"/>
    <w:rsid w:val="005C585C"/>
    <w:rsid w:val="005C7004"/>
    <w:rsid w:val="005C776A"/>
    <w:rsid w:val="005D034A"/>
    <w:rsid w:val="005D0C3C"/>
    <w:rsid w:val="005D242F"/>
    <w:rsid w:val="005D394E"/>
    <w:rsid w:val="005D39B2"/>
    <w:rsid w:val="005D3C45"/>
    <w:rsid w:val="005D621A"/>
    <w:rsid w:val="005D76A5"/>
    <w:rsid w:val="005E10D1"/>
    <w:rsid w:val="005E2533"/>
    <w:rsid w:val="005E345B"/>
    <w:rsid w:val="005E3671"/>
    <w:rsid w:val="005E370B"/>
    <w:rsid w:val="005E3977"/>
    <w:rsid w:val="005E44A6"/>
    <w:rsid w:val="005E4553"/>
    <w:rsid w:val="005E464A"/>
    <w:rsid w:val="005E4A48"/>
    <w:rsid w:val="005E4F23"/>
    <w:rsid w:val="005E58B6"/>
    <w:rsid w:val="005E59A2"/>
    <w:rsid w:val="005E62CF"/>
    <w:rsid w:val="005E7B32"/>
    <w:rsid w:val="005E7E0B"/>
    <w:rsid w:val="005F177F"/>
    <w:rsid w:val="005F2263"/>
    <w:rsid w:val="005F25FB"/>
    <w:rsid w:val="005F2E72"/>
    <w:rsid w:val="005F36A7"/>
    <w:rsid w:val="005F39C4"/>
    <w:rsid w:val="005F3A25"/>
    <w:rsid w:val="005F3C23"/>
    <w:rsid w:val="005F432F"/>
    <w:rsid w:val="005F4502"/>
    <w:rsid w:val="005F4EAA"/>
    <w:rsid w:val="005F6BEC"/>
    <w:rsid w:val="005F70CC"/>
    <w:rsid w:val="005F7AC0"/>
    <w:rsid w:val="006002BA"/>
    <w:rsid w:val="00600425"/>
    <w:rsid w:val="0060153C"/>
    <w:rsid w:val="00601C2D"/>
    <w:rsid w:val="00602551"/>
    <w:rsid w:val="00603916"/>
    <w:rsid w:val="0060445D"/>
    <w:rsid w:val="0060591F"/>
    <w:rsid w:val="00605E19"/>
    <w:rsid w:val="0060617B"/>
    <w:rsid w:val="0060721E"/>
    <w:rsid w:val="006101A2"/>
    <w:rsid w:val="00611217"/>
    <w:rsid w:val="006119C6"/>
    <w:rsid w:val="006119F9"/>
    <w:rsid w:val="00612E72"/>
    <w:rsid w:val="00613084"/>
    <w:rsid w:val="00613121"/>
    <w:rsid w:val="00613497"/>
    <w:rsid w:val="006134D6"/>
    <w:rsid w:val="00613B6F"/>
    <w:rsid w:val="00613EC7"/>
    <w:rsid w:val="006141B4"/>
    <w:rsid w:val="00614545"/>
    <w:rsid w:val="006146D5"/>
    <w:rsid w:val="00614931"/>
    <w:rsid w:val="00614990"/>
    <w:rsid w:val="00615522"/>
    <w:rsid w:val="0061564A"/>
    <w:rsid w:val="0061646E"/>
    <w:rsid w:val="0061702E"/>
    <w:rsid w:val="00617815"/>
    <w:rsid w:val="00617928"/>
    <w:rsid w:val="00620243"/>
    <w:rsid w:val="00620E00"/>
    <w:rsid w:val="00622079"/>
    <w:rsid w:val="00622589"/>
    <w:rsid w:val="00622D99"/>
    <w:rsid w:val="006230A0"/>
    <w:rsid w:val="00623FE1"/>
    <w:rsid w:val="006257A9"/>
    <w:rsid w:val="00625AD6"/>
    <w:rsid w:val="006263DE"/>
    <w:rsid w:val="00627045"/>
    <w:rsid w:val="006273FB"/>
    <w:rsid w:val="006303AE"/>
    <w:rsid w:val="006318A1"/>
    <w:rsid w:val="00631BDB"/>
    <w:rsid w:val="00631F4B"/>
    <w:rsid w:val="00632C76"/>
    <w:rsid w:val="00632CFE"/>
    <w:rsid w:val="00633130"/>
    <w:rsid w:val="006342B5"/>
    <w:rsid w:val="006343A4"/>
    <w:rsid w:val="00636572"/>
    <w:rsid w:val="00636728"/>
    <w:rsid w:val="00636896"/>
    <w:rsid w:val="006368FF"/>
    <w:rsid w:val="00636AAB"/>
    <w:rsid w:val="00640089"/>
    <w:rsid w:val="00640589"/>
    <w:rsid w:val="00640657"/>
    <w:rsid w:val="00641181"/>
    <w:rsid w:val="00641F14"/>
    <w:rsid w:val="006424B9"/>
    <w:rsid w:val="00642D63"/>
    <w:rsid w:val="00642E17"/>
    <w:rsid w:val="006433F3"/>
    <w:rsid w:val="00644611"/>
    <w:rsid w:val="00644BCD"/>
    <w:rsid w:val="006456EA"/>
    <w:rsid w:val="0064576A"/>
    <w:rsid w:val="00646202"/>
    <w:rsid w:val="006463BC"/>
    <w:rsid w:val="00647188"/>
    <w:rsid w:val="006507B6"/>
    <w:rsid w:val="00650C83"/>
    <w:rsid w:val="00651A8B"/>
    <w:rsid w:val="0065309D"/>
    <w:rsid w:val="0065376B"/>
    <w:rsid w:val="00653963"/>
    <w:rsid w:val="00653DE2"/>
    <w:rsid w:val="00654769"/>
    <w:rsid w:val="00654AC8"/>
    <w:rsid w:val="006564CF"/>
    <w:rsid w:val="00656595"/>
    <w:rsid w:val="00656CFD"/>
    <w:rsid w:val="00656DD0"/>
    <w:rsid w:val="006570E5"/>
    <w:rsid w:val="006600AC"/>
    <w:rsid w:val="006609C2"/>
    <w:rsid w:val="00660A86"/>
    <w:rsid w:val="00661BA1"/>
    <w:rsid w:val="0066347E"/>
    <w:rsid w:val="00665B4B"/>
    <w:rsid w:val="00666420"/>
    <w:rsid w:val="006666E6"/>
    <w:rsid w:val="00666976"/>
    <w:rsid w:val="00667676"/>
    <w:rsid w:val="00670005"/>
    <w:rsid w:val="006701E1"/>
    <w:rsid w:val="006714AC"/>
    <w:rsid w:val="006719AF"/>
    <w:rsid w:val="00672472"/>
    <w:rsid w:val="006729CE"/>
    <w:rsid w:val="00673304"/>
    <w:rsid w:val="00673949"/>
    <w:rsid w:val="00673A94"/>
    <w:rsid w:val="00674219"/>
    <w:rsid w:val="00674AB0"/>
    <w:rsid w:val="00674C1B"/>
    <w:rsid w:val="00674D8B"/>
    <w:rsid w:val="006765A0"/>
    <w:rsid w:val="00677948"/>
    <w:rsid w:val="00677B13"/>
    <w:rsid w:val="00680E78"/>
    <w:rsid w:val="00681180"/>
    <w:rsid w:val="0068147F"/>
    <w:rsid w:val="00681958"/>
    <w:rsid w:val="00682301"/>
    <w:rsid w:val="00682345"/>
    <w:rsid w:val="00682A34"/>
    <w:rsid w:val="006834E6"/>
    <w:rsid w:val="00684D3F"/>
    <w:rsid w:val="00684D7C"/>
    <w:rsid w:val="00685026"/>
    <w:rsid w:val="006851E8"/>
    <w:rsid w:val="00686DDB"/>
    <w:rsid w:val="006878BB"/>
    <w:rsid w:val="006908ED"/>
    <w:rsid w:val="00690F50"/>
    <w:rsid w:val="00691ACA"/>
    <w:rsid w:val="00692543"/>
    <w:rsid w:val="00692AC0"/>
    <w:rsid w:val="00692D48"/>
    <w:rsid w:val="00692DA8"/>
    <w:rsid w:val="00693E13"/>
    <w:rsid w:val="00693FFB"/>
    <w:rsid w:val="0069418A"/>
    <w:rsid w:val="00694EFC"/>
    <w:rsid w:val="00695971"/>
    <w:rsid w:val="006964E5"/>
    <w:rsid w:val="0069653E"/>
    <w:rsid w:val="0069663B"/>
    <w:rsid w:val="006970D2"/>
    <w:rsid w:val="006A06EB"/>
    <w:rsid w:val="006A10BB"/>
    <w:rsid w:val="006A17F5"/>
    <w:rsid w:val="006A1D7C"/>
    <w:rsid w:val="006A1FA6"/>
    <w:rsid w:val="006A23EA"/>
    <w:rsid w:val="006A4514"/>
    <w:rsid w:val="006A4AFC"/>
    <w:rsid w:val="006A4B2D"/>
    <w:rsid w:val="006A60D4"/>
    <w:rsid w:val="006A67BF"/>
    <w:rsid w:val="006A6B7F"/>
    <w:rsid w:val="006A70C4"/>
    <w:rsid w:val="006A7E6A"/>
    <w:rsid w:val="006B0C3F"/>
    <w:rsid w:val="006B0D9D"/>
    <w:rsid w:val="006B1EBE"/>
    <w:rsid w:val="006B2B86"/>
    <w:rsid w:val="006B2C37"/>
    <w:rsid w:val="006B3100"/>
    <w:rsid w:val="006B3151"/>
    <w:rsid w:val="006B315C"/>
    <w:rsid w:val="006B34D2"/>
    <w:rsid w:val="006B34E0"/>
    <w:rsid w:val="006B36A3"/>
    <w:rsid w:val="006B3C26"/>
    <w:rsid w:val="006B430E"/>
    <w:rsid w:val="006B5653"/>
    <w:rsid w:val="006B58D0"/>
    <w:rsid w:val="006B5BF0"/>
    <w:rsid w:val="006B605B"/>
    <w:rsid w:val="006B6424"/>
    <w:rsid w:val="006B6C05"/>
    <w:rsid w:val="006C0350"/>
    <w:rsid w:val="006C042E"/>
    <w:rsid w:val="006C1011"/>
    <w:rsid w:val="006C239F"/>
    <w:rsid w:val="006C24BB"/>
    <w:rsid w:val="006C3160"/>
    <w:rsid w:val="006C32F7"/>
    <w:rsid w:val="006C3B17"/>
    <w:rsid w:val="006C3FDB"/>
    <w:rsid w:val="006C4369"/>
    <w:rsid w:val="006C445C"/>
    <w:rsid w:val="006C44F3"/>
    <w:rsid w:val="006C44FE"/>
    <w:rsid w:val="006C4872"/>
    <w:rsid w:val="006C4A55"/>
    <w:rsid w:val="006C5C2B"/>
    <w:rsid w:val="006C6317"/>
    <w:rsid w:val="006C6E54"/>
    <w:rsid w:val="006C7534"/>
    <w:rsid w:val="006C79CB"/>
    <w:rsid w:val="006C7C04"/>
    <w:rsid w:val="006C7D5D"/>
    <w:rsid w:val="006D0259"/>
    <w:rsid w:val="006D02E4"/>
    <w:rsid w:val="006D16E8"/>
    <w:rsid w:val="006D2DBE"/>
    <w:rsid w:val="006D326C"/>
    <w:rsid w:val="006D41DC"/>
    <w:rsid w:val="006D44A9"/>
    <w:rsid w:val="006D4785"/>
    <w:rsid w:val="006D5172"/>
    <w:rsid w:val="006D645A"/>
    <w:rsid w:val="006D6F94"/>
    <w:rsid w:val="006D7886"/>
    <w:rsid w:val="006D7C2A"/>
    <w:rsid w:val="006E0530"/>
    <w:rsid w:val="006E0767"/>
    <w:rsid w:val="006E0911"/>
    <w:rsid w:val="006E0FF5"/>
    <w:rsid w:val="006E1250"/>
    <w:rsid w:val="006E1AFF"/>
    <w:rsid w:val="006E23E9"/>
    <w:rsid w:val="006E2525"/>
    <w:rsid w:val="006E3021"/>
    <w:rsid w:val="006E30D9"/>
    <w:rsid w:val="006E3B7A"/>
    <w:rsid w:val="006E3DFE"/>
    <w:rsid w:val="006E4CE8"/>
    <w:rsid w:val="006E4EAF"/>
    <w:rsid w:val="006E5A14"/>
    <w:rsid w:val="006E6123"/>
    <w:rsid w:val="006E64DD"/>
    <w:rsid w:val="006E67A3"/>
    <w:rsid w:val="006E6A32"/>
    <w:rsid w:val="006E6E26"/>
    <w:rsid w:val="006E70FA"/>
    <w:rsid w:val="006E7D92"/>
    <w:rsid w:val="006F14D8"/>
    <w:rsid w:val="006F1C33"/>
    <w:rsid w:val="006F3A6F"/>
    <w:rsid w:val="006F44D2"/>
    <w:rsid w:val="006F45AB"/>
    <w:rsid w:val="006F5676"/>
    <w:rsid w:val="006F6B18"/>
    <w:rsid w:val="006F6E89"/>
    <w:rsid w:val="006F70E7"/>
    <w:rsid w:val="006F7675"/>
    <w:rsid w:val="00701114"/>
    <w:rsid w:val="00701C87"/>
    <w:rsid w:val="0070221C"/>
    <w:rsid w:val="00702826"/>
    <w:rsid w:val="00702F09"/>
    <w:rsid w:val="0070318A"/>
    <w:rsid w:val="007054B0"/>
    <w:rsid w:val="00705A86"/>
    <w:rsid w:val="007063C2"/>
    <w:rsid w:val="00706910"/>
    <w:rsid w:val="00707425"/>
    <w:rsid w:val="007074C5"/>
    <w:rsid w:val="007111DE"/>
    <w:rsid w:val="007131AC"/>
    <w:rsid w:val="00713352"/>
    <w:rsid w:val="00713403"/>
    <w:rsid w:val="007142F0"/>
    <w:rsid w:val="00714F19"/>
    <w:rsid w:val="00715839"/>
    <w:rsid w:val="007167A5"/>
    <w:rsid w:val="00717D4C"/>
    <w:rsid w:val="00720332"/>
    <w:rsid w:val="00720B2C"/>
    <w:rsid w:val="00720E49"/>
    <w:rsid w:val="0072132E"/>
    <w:rsid w:val="00722D5C"/>
    <w:rsid w:val="0072343E"/>
    <w:rsid w:val="0072367C"/>
    <w:rsid w:val="00723C06"/>
    <w:rsid w:val="00723E3A"/>
    <w:rsid w:val="00724422"/>
    <w:rsid w:val="00724E5C"/>
    <w:rsid w:val="00724EDB"/>
    <w:rsid w:val="0072592A"/>
    <w:rsid w:val="00725CE0"/>
    <w:rsid w:val="007263CB"/>
    <w:rsid w:val="0072648B"/>
    <w:rsid w:val="00726899"/>
    <w:rsid w:val="007272DF"/>
    <w:rsid w:val="0073078C"/>
    <w:rsid w:val="00731063"/>
    <w:rsid w:val="00732C88"/>
    <w:rsid w:val="0073312F"/>
    <w:rsid w:val="00733C64"/>
    <w:rsid w:val="0073450C"/>
    <w:rsid w:val="00734BF6"/>
    <w:rsid w:val="007359D2"/>
    <w:rsid w:val="00736769"/>
    <w:rsid w:val="007367C6"/>
    <w:rsid w:val="00736E18"/>
    <w:rsid w:val="00736E9A"/>
    <w:rsid w:val="007373D0"/>
    <w:rsid w:val="00737F20"/>
    <w:rsid w:val="00741619"/>
    <w:rsid w:val="0074179F"/>
    <w:rsid w:val="00742757"/>
    <w:rsid w:val="007433EC"/>
    <w:rsid w:val="007440E3"/>
    <w:rsid w:val="00744E81"/>
    <w:rsid w:val="00745AC5"/>
    <w:rsid w:val="00747260"/>
    <w:rsid w:val="007472B8"/>
    <w:rsid w:val="00750F42"/>
    <w:rsid w:val="00750FE5"/>
    <w:rsid w:val="0075190F"/>
    <w:rsid w:val="007520A5"/>
    <w:rsid w:val="00752620"/>
    <w:rsid w:val="0075284D"/>
    <w:rsid w:val="007528D6"/>
    <w:rsid w:val="007539F8"/>
    <w:rsid w:val="00753E05"/>
    <w:rsid w:val="007541F2"/>
    <w:rsid w:val="00754433"/>
    <w:rsid w:val="007549B8"/>
    <w:rsid w:val="00754D76"/>
    <w:rsid w:val="00754F4B"/>
    <w:rsid w:val="007558C5"/>
    <w:rsid w:val="00755D36"/>
    <w:rsid w:val="00755DAB"/>
    <w:rsid w:val="00755E62"/>
    <w:rsid w:val="007566DD"/>
    <w:rsid w:val="00756922"/>
    <w:rsid w:val="00756C2E"/>
    <w:rsid w:val="007574DE"/>
    <w:rsid w:val="0075772E"/>
    <w:rsid w:val="00757AF3"/>
    <w:rsid w:val="0076050E"/>
    <w:rsid w:val="00760F76"/>
    <w:rsid w:val="00761B73"/>
    <w:rsid w:val="007625E3"/>
    <w:rsid w:val="0076263E"/>
    <w:rsid w:val="007628A3"/>
    <w:rsid w:val="00762BA4"/>
    <w:rsid w:val="00762BAC"/>
    <w:rsid w:val="007638FF"/>
    <w:rsid w:val="00763C52"/>
    <w:rsid w:val="00765FC1"/>
    <w:rsid w:val="0076610E"/>
    <w:rsid w:val="00766AE3"/>
    <w:rsid w:val="00766FAC"/>
    <w:rsid w:val="00767157"/>
    <w:rsid w:val="00767C6E"/>
    <w:rsid w:val="00770D37"/>
    <w:rsid w:val="007712E3"/>
    <w:rsid w:val="00771530"/>
    <w:rsid w:val="00772C9C"/>
    <w:rsid w:val="00772CEC"/>
    <w:rsid w:val="00773401"/>
    <w:rsid w:val="007735EC"/>
    <w:rsid w:val="00773635"/>
    <w:rsid w:val="007738B8"/>
    <w:rsid w:val="00773F1C"/>
    <w:rsid w:val="007740AE"/>
    <w:rsid w:val="007740BF"/>
    <w:rsid w:val="00774383"/>
    <w:rsid w:val="00774F87"/>
    <w:rsid w:val="00775F66"/>
    <w:rsid w:val="007767EF"/>
    <w:rsid w:val="007769AB"/>
    <w:rsid w:val="00776AC8"/>
    <w:rsid w:val="00776C58"/>
    <w:rsid w:val="007779D7"/>
    <w:rsid w:val="00780DF2"/>
    <w:rsid w:val="0078103C"/>
    <w:rsid w:val="00781476"/>
    <w:rsid w:val="007818EB"/>
    <w:rsid w:val="007820B7"/>
    <w:rsid w:val="00782E0A"/>
    <w:rsid w:val="00783CD3"/>
    <w:rsid w:val="00783F02"/>
    <w:rsid w:val="007845AE"/>
    <w:rsid w:val="0078469B"/>
    <w:rsid w:val="00786C42"/>
    <w:rsid w:val="00787266"/>
    <w:rsid w:val="00790088"/>
    <w:rsid w:val="0079008D"/>
    <w:rsid w:val="0079091F"/>
    <w:rsid w:val="007919B1"/>
    <w:rsid w:val="007931DC"/>
    <w:rsid w:val="007936C2"/>
    <w:rsid w:val="00793C91"/>
    <w:rsid w:val="007946AE"/>
    <w:rsid w:val="00795BB1"/>
    <w:rsid w:val="00795C85"/>
    <w:rsid w:val="0079703B"/>
    <w:rsid w:val="00797725"/>
    <w:rsid w:val="007979F9"/>
    <w:rsid w:val="00797AE0"/>
    <w:rsid w:val="00797B7A"/>
    <w:rsid w:val="007A130C"/>
    <w:rsid w:val="007A212B"/>
    <w:rsid w:val="007A25D6"/>
    <w:rsid w:val="007A2A03"/>
    <w:rsid w:val="007A2DD2"/>
    <w:rsid w:val="007A3F3E"/>
    <w:rsid w:val="007A4815"/>
    <w:rsid w:val="007A5888"/>
    <w:rsid w:val="007A5FA8"/>
    <w:rsid w:val="007A62C4"/>
    <w:rsid w:val="007A681A"/>
    <w:rsid w:val="007A790A"/>
    <w:rsid w:val="007A7A58"/>
    <w:rsid w:val="007A7A94"/>
    <w:rsid w:val="007B00EC"/>
    <w:rsid w:val="007B0FAD"/>
    <w:rsid w:val="007B273E"/>
    <w:rsid w:val="007B2CEA"/>
    <w:rsid w:val="007B2D66"/>
    <w:rsid w:val="007B3392"/>
    <w:rsid w:val="007B3C73"/>
    <w:rsid w:val="007B483F"/>
    <w:rsid w:val="007B4D6B"/>
    <w:rsid w:val="007B5E1B"/>
    <w:rsid w:val="007B5E77"/>
    <w:rsid w:val="007B6E38"/>
    <w:rsid w:val="007C01D2"/>
    <w:rsid w:val="007C0795"/>
    <w:rsid w:val="007C0D24"/>
    <w:rsid w:val="007C0D54"/>
    <w:rsid w:val="007C0E7F"/>
    <w:rsid w:val="007C1872"/>
    <w:rsid w:val="007C18D7"/>
    <w:rsid w:val="007C1B2C"/>
    <w:rsid w:val="007C1DB0"/>
    <w:rsid w:val="007C2205"/>
    <w:rsid w:val="007C222B"/>
    <w:rsid w:val="007C26A2"/>
    <w:rsid w:val="007C2DC4"/>
    <w:rsid w:val="007C2FCA"/>
    <w:rsid w:val="007C3759"/>
    <w:rsid w:val="007C3D3E"/>
    <w:rsid w:val="007C4028"/>
    <w:rsid w:val="007C46DC"/>
    <w:rsid w:val="007C5284"/>
    <w:rsid w:val="007C5320"/>
    <w:rsid w:val="007C601E"/>
    <w:rsid w:val="007C613D"/>
    <w:rsid w:val="007C63D4"/>
    <w:rsid w:val="007D0BAC"/>
    <w:rsid w:val="007D12C7"/>
    <w:rsid w:val="007D1B00"/>
    <w:rsid w:val="007D1CC7"/>
    <w:rsid w:val="007D2BC4"/>
    <w:rsid w:val="007D35AE"/>
    <w:rsid w:val="007D3709"/>
    <w:rsid w:val="007D3B2E"/>
    <w:rsid w:val="007D3E52"/>
    <w:rsid w:val="007D3E5A"/>
    <w:rsid w:val="007D4222"/>
    <w:rsid w:val="007D56D0"/>
    <w:rsid w:val="007D58D4"/>
    <w:rsid w:val="007D5CCE"/>
    <w:rsid w:val="007D6299"/>
    <w:rsid w:val="007E0316"/>
    <w:rsid w:val="007E0C40"/>
    <w:rsid w:val="007E1B26"/>
    <w:rsid w:val="007E2043"/>
    <w:rsid w:val="007E2475"/>
    <w:rsid w:val="007E249E"/>
    <w:rsid w:val="007E2684"/>
    <w:rsid w:val="007E3F13"/>
    <w:rsid w:val="007E5296"/>
    <w:rsid w:val="007E6439"/>
    <w:rsid w:val="007E6F27"/>
    <w:rsid w:val="007F0717"/>
    <w:rsid w:val="007F0A67"/>
    <w:rsid w:val="007F0C6B"/>
    <w:rsid w:val="007F0FA5"/>
    <w:rsid w:val="007F1F00"/>
    <w:rsid w:val="007F227A"/>
    <w:rsid w:val="007F29D7"/>
    <w:rsid w:val="007F2E33"/>
    <w:rsid w:val="007F426F"/>
    <w:rsid w:val="007F4890"/>
    <w:rsid w:val="007F4BD8"/>
    <w:rsid w:val="007F516E"/>
    <w:rsid w:val="007F5484"/>
    <w:rsid w:val="007F5F75"/>
    <w:rsid w:val="007F6515"/>
    <w:rsid w:val="007F76A8"/>
    <w:rsid w:val="00800BDA"/>
    <w:rsid w:val="008019F8"/>
    <w:rsid w:val="00802EA2"/>
    <w:rsid w:val="00803D84"/>
    <w:rsid w:val="008075B6"/>
    <w:rsid w:val="008078B2"/>
    <w:rsid w:val="0081423C"/>
    <w:rsid w:val="00814BA1"/>
    <w:rsid w:val="00816995"/>
    <w:rsid w:val="008201A2"/>
    <w:rsid w:val="00820FE6"/>
    <w:rsid w:val="008212D2"/>
    <w:rsid w:val="00821685"/>
    <w:rsid w:val="00821975"/>
    <w:rsid w:val="00821B44"/>
    <w:rsid w:val="00822E3A"/>
    <w:rsid w:val="0082361E"/>
    <w:rsid w:val="0082387D"/>
    <w:rsid w:val="00824113"/>
    <w:rsid w:val="00824C68"/>
    <w:rsid w:val="008257D1"/>
    <w:rsid w:val="008259E6"/>
    <w:rsid w:val="0082730D"/>
    <w:rsid w:val="008305FA"/>
    <w:rsid w:val="00831C77"/>
    <w:rsid w:val="00833D6B"/>
    <w:rsid w:val="0083403F"/>
    <w:rsid w:val="00835325"/>
    <w:rsid w:val="008359E2"/>
    <w:rsid w:val="008361EA"/>
    <w:rsid w:val="008368B3"/>
    <w:rsid w:val="008373B7"/>
    <w:rsid w:val="00837ACB"/>
    <w:rsid w:val="00837C92"/>
    <w:rsid w:val="00840379"/>
    <w:rsid w:val="008407E1"/>
    <w:rsid w:val="0084089A"/>
    <w:rsid w:val="00840E5B"/>
    <w:rsid w:val="00841D3D"/>
    <w:rsid w:val="00842019"/>
    <w:rsid w:val="008422E3"/>
    <w:rsid w:val="008426BB"/>
    <w:rsid w:val="0084279F"/>
    <w:rsid w:val="00842904"/>
    <w:rsid w:val="00842A2A"/>
    <w:rsid w:val="00842C6E"/>
    <w:rsid w:val="00842F17"/>
    <w:rsid w:val="00843066"/>
    <w:rsid w:val="00843C66"/>
    <w:rsid w:val="008451C4"/>
    <w:rsid w:val="00846F50"/>
    <w:rsid w:val="00847133"/>
    <w:rsid w:val="00847CDF"/>
    <w:rsid w:val="008506FE"/>
    <w:rsid w:val="00850CFD"/>
    <w:rsid w:val="00850F8E"/>
    <w:rsid w:val="008522BF"/>
    <w:rsid w:val="00852BC7"/>
    <w:rsid w:val="00852D2E"/>
    <w:rsid w:val="008532E6"/>
    <w:rsid w:val="00855148"/>
    <w:rsid w:val="0085598C"/>
    <w:rsid w:val="00855B76"/>
    <w:rsid w:val="00856786"/>
    <w:rsid w:val="00856CDF"/>
    <w:rsid w:val="0085753A"/>
    <w:rsid w:val="008601E9"/>
    <w:rsid w:val="00860F06"/>
    <w:rsid w:val="008611C7"/>
    <w:rsid w:val="0086131E"/>
    <w:rsid w:val="00862F8B"/>
    <w:rsid w:val="00863265"/>
    <w:rsid w:val="00863719"/>
    <w:rsid w:val="0086418E"/>
    <w:rsid w:val="008646DD"/>
    <w:rsid w:val="00864984"/>
    <w:rsid w:val="00864A93"/>
    <w:rsid w:val="008651EE"/>
    <w:rsid w:val="0086548C"/>
    <w:rsid w:val="008659A3"/>
    <w:rsid w:val="00865D42"/>
    <w:rsid w:val="0086655A"/>
    <w:rsid w:val="0086695F"/>
    <w:rsid w:val="00866DDD"/>
    <w:rsid w:val="00866E4F"/>
    <w:rsid w:val="008671EB"/>
    <w:rsid w:val="00867934"/>
    <w:rsid w:val="00871989"/>
    <w:rsid w:val="00871B81"/>
    <w:rsid w:val="00871D65"/>
    <w:rsid w:val="008729ED"/>
    <w:rsid w:val="00872B04"/>
    <w:rsid w:val="00873BAE"/>
    <w:rsid w:val="008745F2"/>
    <w:rsid w:val="00874B1A"/>
    <w:rsid w:val="008755C4"/>
    <w:rsid w:val="008757B2"/>
    <w:rsid w:val="0087597D"/>
    <w:rsid w:val="00876A3B"/>
    <w:rsid w:val="0087791B"/>
    <w:rsid w:val="00877C35"/>
    <w:rsid w:val="00880D3D"/>
    <w:rsid w:val="00881C55"/>
    <w:rsid w:val="00882021"/>
    <w:rsid w:val="00882408"/>
    <w:rsid w:val="00882C01"/>
    <w:rsid w:val="00882E0B"/>
    <w:rsid w:val="008845B7"/>
    <w:rsid w:val="0088618F"/>
    <w:rsid w:val="00886ECF"/>
    <w:rsid w:val="00887710"/>
    <w:rsid w:val="00887E42"/>
    <w:rsid w:val="00887F57"/>
    <w:rsid w:val="0089002E"/>
    <w:rsid w:val="008908A6"/>
    <w:rsid w:val="00891CF8"/>
    <w:rsid w:val="00892093"/>
    <w:rsid w:val="00893C9D"/>
    <w:rsid w:val="008941A2"/>
    <w:rsid w:val="00894403"/>
    <w:rsid w:val="00894746"/>
    <w:rsid w:val="00894A94"/>
    <w:rsid w:val="00894FFC"/>
    <w:rsid w:val="008966AD"/>
    <w:rsid w:val="00897976"/>
    <w:rsid w:val="00897EB5"/>
    <w:rsid w:val="008A001E"/>
    <w:rsid w:val="008A03E5"/>
    <w:rsid w:val="008A0721"/>
    <w:rsid w:val="008A0F12"/>
    <w:rsid w:val="008A1054"/>
    <w:rsid w:val="008A2B64"/>
    <w:rsid w:val="008A311E"/>
    <w:rsid w:val="008A33D1"/>
    <w:rsid w:val="008A3554"/>
    <w:rsid w:val="008A375D"/>
    <w:rsid w:val="008A3BEA"/>
    <w:rsid w:val="008A5A18"/>
    <w:rsid w:val="008A6419"/>
    <w:rsid w:val="008A656A"/>
    <w:rsid w:val="008A6A17"/>
    <w:rsid w:val="008A6F9E"/>
    <w:rsid w:val="008A701D"/>
    <w:rsid w:val="008A7759"/>
    <w:rsid w:val="008B068F"/>
    <w:rsid w:val="008B1104"/>
    <w:rsid w:val="008B11DA"/>
    <w:rsid w:val="008B1F91"/>
    <w:rsid w:val="008B29BA"/>
    <w:rsid w:val="008B29C9"/>
    <w:rsid w:val="008B2E73"/>
    <w:rsid w:val="008B3FDA"/>
    <w:rsid w:val="008B44F1"/>
    <w:rsid w:val="008B48E1"/>
    <w:rsid w:val="008B4B6E"/>
    <w:rsid w:val="008B5E3A"/>
    <w:rsid w:val="008B664B"/>
    <w:rsid w:val="008B74DD"/>
    <w:rsid w:val="008B7B19"/>
    <w:rsid w:val="008C000B"/>
    <w:rsid w:val="008C02A7"/>
    <w:rsid w:val="008C02EF"/>
    <w:rsid w:val="008C042D"/>
    <w:rsid w:val="008C09B0"/>
    <w:rsid w:val="008C0F8E"/>
    <w:rsid w:val="008C1161"/>
    <w:rsid w:val="008C1206"/>
    <w:rsid w:val="008C12EA"/>
    <w:rsid w:val="008C131F"/>
    <w:rsid w:val="008C1721"/>
    <w:rsid w:val="008C1C94"/>
    <w:rsid w:val="008C2412"/>
    <w:rsid w:val="008C2955"/>
    <w:rsid w:val="008C3149"/>
    <w:rsid w:val="008C3604"/>
    <w:rsid w:val="008C3ABC"/>
    <w:rsid w:val="008C4288"/>
    <w:rsid w:val="008C55A7"/>
    <w:rsid w:val="008C56C0"/>
    <w:rsid w:val="008C609F"/>
    <w:rsid w:val="008C6185"/>
    <w:rsid w:val="008C631A"/>
    <w:rsid w:val="008C6C5D"/>
    <w:rsid w:val="008C6F6D"/>
    <w:rsid w:val="008D0092"/>
    <w:rsid w:val="008D00A9"/>
    <w:rsid w:val="008D0714"/>
    <w:rsid w:val="008D0A96"/>
    <w:rsid w:val="008D0E45"/>
    <w:rsid w:val="008D163F"/>
    <w:rsid w:val="008D1D7A"/>
    <w:rsid w:val="008D1E68"/>
    <w:rsid w:val="008D30B8"/>
    <w:rsid w:val="008D35DB"/>
    <w:rsid w:val="008D3DB2"/>
    <w:rsid w:val="008D3F62"/>
    <w:rsid w:val="008D45A3"/>
    <w:rsid w:val="008D4932"/>
    <w:rsid w:val="008D4D93"/>
    <w:rsid w:val="008D510F"/>
    <w:rsid w:val="008D5B45"/>
    <w:rsid w:val="008D61B9"/>
    <w:rsid w:val="008D6CB0"/>
    <w:rsid w:val="008D7815"/>
    <w:rsid w:val="008D7888"/>
    <w:rsid w:val="008E424C"/>
    <w:rsid w:val="008E585C"/>
    <w:rsid w:val="008E6289"/>
    <w:rsid w:val="008E62F7"/>
    <w:rsid w:val="008E6663"/>
    <w:rsid w:val="008E7AA8"/>
    <w:rsid w:val="008E7D91"/>
    <w:rsid w:val="008F016B"/>
    <w:rsid w:val="008F04FC"/>
    <w:rsid w:val="008F0598"/>
    <w:rsid w:val="008F1FB6"/>
    <w:rsid w:val="008F2CF3"/>
    <w:rsid w:val="008F30E8"/>
    <w:rsid w:val="008F433F"/>
    <w:rsid w:val="008F4342"/>
    <w:rsid w:val="008F4624"/>
    <w:rsid w:val="008F4C12"/>
    <w:rsid w:val="008F4DB5"/>
    <w:rsid w:val="008F603E"/>
    <w:rsid w:val="008F711F"/>
    <w:rsid w:val="008F7310"/>
    <w:rsid w:val="00900FC9"/>
    <w:rsid w:val="00901231"/>
    <w:rsid w:val="0090188F"/>
    <w:rsid w:val="00901A1C"/>
    <w:rsid w:val="009029AD"/>
    <w:rsid w:val="00902ADF"/>
    <w:rsid w:val="00904439"/>
    <w:rsid w:val="009050A4"/>
    <w:rsid w:val="00905833"/>
    <w:rsid w:val="00906304"/>
    <w:rsid w:val="00907783"/>
    <w:rsid w:val="00907825"/>
    <w:rsid w:val="00910736"/>
    <w:rsid w:val="009109AB"/>
    <w:rsid w:val="00910C83"/>
    <w:rsid w:val="00910D31"/>
    <w:rsid w:val="00910FE1"/>
    <w:rsid w:val="009110AC"/>
    <w:rsid w:val="0091131E"/>
    <w:rsid w:val="00911466"/>
    <w:rsid w:val="00911C12"/>
    <w:rsid w:val="0091359D"/>
    <w:rsid w:val="0091381C"/>
    <w:rsid w:val="00914BA8"/>
    <w:rsid w:val="00915EB0"/>
    <w:rsid w:val="009163E1"/>
    <w:rsid w:val="00916D2A"/>
    <w:rsid w:val="00917070"/>
    <w:rsid w:val="009172B5"/>
    <w:rsid w:val="009179FA"/>
    <w:rsid w:val="009212B7"/>
    <w:rsid w:val="0092278F"/>
    <w:rsid w:val="00922AB7"/>
    <w:rsid w:val="009234C8"/>
    <w:rsid w:val="0092377E"/>
    <w:rsid w:val="009237AF"/>
    <w:rsid w:val="00923B55"/>
    <w:rsid w:val="00923E9C"/>
    <w:rsid w:val="00924087"/>
    <w:rsid w:val="0092439B"/>
    <w:rsid w:val="00924C95"/>
    <w:rsid w:val="009264DA"/>
    <w:rsid w:val="009265D0"/>
    <w:rsid w:val="00927A79"/>
    <w:rsid w:val="009303C1"/>
    <w:rsid w:val="009309E5"/>
    <w:rsid w:val="00930DF8"/>
    <w:rsid w:val="00931476"/>
    <w:rsid w:val="0093161D"/>
    <w:rsid w:val="00931801"/>
    <w:rsid w:val="00931F3F"/>
    <w:rsid w:val="00932D60"/>
    <w:rsid w:val="009331B8"/>
    <w:rsid w:val="00933438"/>
    <w:rsid w:val="00935B7A"/>
    <w:rsid w:val="0093632C"/>
    <w:rsid w:val="00936728"/>
    <w:rsid w:val="009367CE"/>
    <w:rsid w:val="00936893"/>
    <w:rsid w:val="00936C8A"/>
    <w:rsid w:val="0093712B"/>
    <w:rsid w:val="00937795"/>
    <w:rsid w:val="00940079"/>
    <w:rsid w:val="00940BD2"/>
    <w:rsid w:val="00940D40"/>
    <w:rsid w:val="0094168A"/>
    <w:rsid w:val="00941835"/>
    <w:rsid w:val="00941C67"/>
    <w:rsid w:val="00942254"/>
    <w:rsid w:val="009429F5"/>
    <w:rsid w:val="009440FC"/>
    <w:rsid w:val="00944303"/>
    <w:rsid w:val="00944335"/>
    <w:rsid w:val="0094465B"/>
    <w:rsid w:val="00945452"/>
    <w:rsid w:val="009462C1"/>
    <w:rsid w:val="00946317"/>
    <w:rsid w:val="00946746"/>
    <w:rsid w:val="00947989"/>
    <w:rsid w:val="009479D3"/>
    <w:rsid w:val="00950265"/>
    <w:rsid w:val="009506D9"/>
    <w:rsid w:val="0095073F"/>
    <w:rsid w:val="00950982"/>
    <w:rsid w:val="009515B3"/>
    <w:rsid w:val="0095218D"/>
    <w:rsid w:val="009523AB"/>
    <w:rsid w:val="009537A0"/>
    <w:rsid w:val="00953867"/>
    <w:rsid w:val="00953CC1"/>
    <w:rsid w:val="0095452F"/>
    <w:rsid w:val="009545B8"/>
    <w:rsid w:val="0095468B"/>
    <w:rsid w:val="00954709"/>
    <w:rsid w:val="009547EC"/>
    <w:rsid w:val="00954C31"/>
    <w:rsid w:val="00954F7C"/>
    <w:rsid w:val="0095607B"/>
    <w:rsid w:val="009565AB"/>
    <w:rsid w:val="00957117"/>
    <w:rsid w:val="009575D8"/>
    <w:rsid w:val="00957EE3"/>
    <w:rsid w:val="00961480"/>
    <w:rsid w:val="00961AA6"/>
    <w:rsid w:val="00961BF7"/>
    <w:rsid w:val="00961DE0"/>
    <w:rsid w:val="009629C8"/>
    <w:rsid w:val="00962F44"/>
    <w:rsid w:val="009633C4"/>
    <w:rsid w:val="009647C0"/>
    <w:rsid w:val="009657C0"/>
    <w:rsid w:val="009665C4"/>
    <w:rsid w:val="00967375"/>
    <w:rsid w:val="0096741E"/>
    <w:rsid w:val="0097021C"/>
    <w:rsid w:val="009706B0"/>
    <w:rsid w:val="009708A2"/>
    <w:rsid w:val="00970928"/>
    <w:rsid w:val="00970E01"/>
    <w:rsid w:val="00971767"/>
    <w:rsid w:val="0097290D"/>
    <w:rsid w:val="00972BAD"/>
    <w:rsid w:val="00974D83"/>
    <w:rsid w:val="00974E5F"/>
    <w:rsid w:val="00975B3C"/>
    <w:rsid w:val="00975F43"/>
    <w:rsid w:val="00976C9F"/>
    <w:rsid w:val="0097723C"/>
    <w:rsid w:val="00977437"/>
    <w:rsid w:val="00980C06"/>
    <w:rsid w:val="00980ED2"/>
    <w:rsid w:val="009811F8"/>
    <w:rsid w:val="00981648"/>
    <w:rsid w:val="009817BD"/>
    <w:rsid w:val="00981CA8"/>
    <w:rsid w:val="009828D0"/>
    <w:rsid w:val="00982DE8"/>
    <w:rsid w:val="0098309C"/>
    <w:rsid w:val="009830B7"/>
    <w:rsid w:val="00983730"/>
    <w:rsid w:val="00983AB5"/>
    <w:rsid w:val="00984049"/>
    <w:rsid w:val="009843C7"/>
    <w:rsid w:val="0098469F"/>
    <w:rsid w:val="00984C5F"/>
    <w:rsid w:val="00984C86"/>
    <w:rsid w:val="009854F6"/>
    <w:rsid w:val="009855A6"/>
    <w:rsid w:val="0098587F"/>
    <w:rsid w:val="0098596F"/>
    <w:rsid w:val="009862EA"/>
    <w:rsid w:val="00986A56"/>
    <w:rsid w:val="00987BB5"/>
    <w:rsid w:val="009907DD"/>
    <w:rsid w:val="009909CA"/>
    <w:rsid w:val="00991314"/>
    <w:rsid w:val="009928FF"/>
    <w:rsid w:val="00992B30"/>
    <w:rsid w:val="00992F06"/>
    <w:rsid w:val="009944C7"/>
    <w:rsid w:val="00994E89"/>
    <w:rsid w:val="00995137"/>
    <w:rsid w:val="009954E2"/>
    <w:rsid w:val="00995D74"/>
    <w:rsid w:val="00996877"/>
    <w:rsid w:val="00996E0D"/>
    <w:rsid w:val="009977DF"/>
    <w:rsid w:val="009978BD"/>
    <w:rsid w:val="009A11A2"/>
    <w:rsid w:val="009A1ECC"/>
    <w:rsid w:val="009A49F0"/>
    <w:rsid w:val="009A5F8F"/>
    <w:rsid w:val="009A60C1"/>
    <w:rsid w:val="009A64E4"/>
    <w:rsid w:val="009A6659"/>
    <w:rsid w:val="009A6B3C"/>
    <w:rsid w:val="009B07CC"/>
    <w:rsid w:val="009B103F"/>
    <w:rsid w:val="009B1116"/>
    <w:rsid w:val="009B1220"/>
    <w:rsid w:val="009B268F"/>
    <w:rsid w:val="009B29E2"/>
    <w:rsid w:val="009B2FB1"/>
    <w:rsid w:val="009B353A"/>
    <w:rsid w:val="009B551D"/>
    <w:rsid w:val="009B616F"/>
    <w:rsid w:val="009B6235"/>
    <w:rsid w:val="009B7EAB"/>
    <w:rsid w:val="009C0AD2"/>
    <w:rsid w:val="009C10C6"/>
    <w:rsid w:val="009C2B3D"/>
    <w:rsid w:val="009C423C"/>
    <w:rsid w:val="009C4FC2"/>
    <w:rsid w:val="009C6458"/>
    <w:rsid w:val="009C65CB"/>
    <w:rsid w:val="009C6AD1"/>
    <w:rsid w:val="009C6D08"/>
    <w:rsid w:val="009C7062"/>
    <w:rsid w:val="009C74C0"/>
    <w:rsid w:val="009C7AB9"/>
    <w:rsid w:val="009C7D74"/>
    <w:rsid w:val="009D0797"/>
    <w:rsid w:val="009D183B"/>
    <w:rsid w:val="009D1A6F"/>
    <w:rsid w:val="009D2133"/>
    <w:rsid w:val="009D2A1D"/>
    <w:rsid w:val="009D2C1B"/>
    <w:rsid w:val="009D2EE4"/>
    <w:rsid w:val="009D302A"/>
    <w:rsid w:val="009D34F8"/>
    <w:rsid w:val="009D4736"/>
    <w:rsid w:val="009D49A4"/>
    <w:rsid w:val="009D4D72"/>
    <w:rsid w:val="009D546E"/>
    <w:rsid w:val="009D6569"/>
    <w:rsid w:val="009D6DD5"/>
    <w:rsid w:val="009D6F52"/>
    <w:rsid w:val="009D7805"/>
    <w:rsid w:val="009D7F89"/>
    <w:rsid w:val="009E03CB"/>
    <w:rsid w:val="009E2B80"/>
    <w:rsid w:val="009E2E34"/>
    <w:rsid w:val="009E3222"/>
    <w:rsid w:val="009E3D67"/>
    <w:rsid w:val="009E3DB1"/>
    <w:rsid w:val="009E3E06"/>
    <w:rsid w:val="009E3E1E"/>
    <w:rsid w:val="009E434D"/>
    <w:rsid w:val="009E4761"/>
    <w:rsid w:val="009E57F0"/>
    <w:rsid w:val="009E5806"/>
    <w:rsid w:val="009E7A08"/>
    <w:rsid w:val="009F29B8"/>
    <w:rsid w:val="009F2FA4"/>
    <w:rsid w:val="009F31AD"/>
    <w:rsid w:val="009F4306"/>
    <w:rsid w:val="009F53C3"/>
    <w:rsid w:val="009F662E"/>
    <w:rsid w:val="009F6646"/>
    <w:rsid w:val="009F6FC0"/>
    <w:rsid w:val="009F778E"/>
    <w:rsid w:val="009F791F"/>
    <w:rsid w:val="009F7EDC"/>
    <w:rsid w:val="00A00184"/>
    <w:rsid w:val="00A00198"/>
    <w:rsid w:val="00A001BC"/>
    <w:rsid w:val="00A0089B"/>
    <w:rsid w:val="00A0190C"/>
    <w:rsid w:val="00A03C7F"/>
    <w:rsid w:val="00A0415A"/>
    <w:rsid w:val="00A045EF"/>
    <w:rsid w:val="00A052DD"/>
    <w:rsid w:val="00A06697"/>
    <w:rsid w:val="00A069B2"/>
    <w:rsid w:val="00A06BD5"/>
    <w:rsid w:val="00A07C08"/>
    <w:rsid w:val="00A1010D"/>
    <w:rsid w:val="00A10FC0"/>
    <w:rsid w:val="00A11000"/>
    <w:rsid w:val="00A111B6"/>
    <w:rsid w:val="00A11344"/>
    <w:rsid w:val="00A11447"/>
    <w:rsid w:val="00A11765"/>
    <w:rsid w:val="00A11DB0"/>
    <w:rsid w:val="00A11EA1"/>
    <w:rsid w:val="00A1260D"/>
    <w:rsid w:val="00A1273B"/>
    <w:rsid w:val="00A131D2"/>
    <w:rsid w:val="00A13699"/>
    <w:rsid w:val="00A13A33"/>
    <w:rsid w:val="00A13B97"/>
    <w:rsid w:val="00A13C5A"/>
    <w:rsid w:val="00A1463E"/>
    <w:rsid w:val="00A1484D"/>
    <w:rsid w:val="00A14CC0"/>
    <w:rsid w:val="00A14E85"/>
    <w:rsid w:val="00A16455"/>
    <w:rsid w:val="00A16663"/>
    <w:rsid w:val="00A16693"/>
    <w:rsid w:val="00A16B15"/>
    <w:rsid w:val="00A16E4D"/>
    <w:rsid w:val="00A172D9"/>
    <w:rsid w:val="00A17E7C"/>
    <w:rsid w:val="00A20A77"/>
    <w:rsid w:val="00A20E3C"/>
    <w:rsid w:val="00A22AC5"/>
    <w:rsid w:val="00A23E8A"/>
    <w:rsid w:val="00A24E47"/>
    <w:rsid w:val="00A2564E"/>
    <w:rsid w:val="00A26575"/>
    <w:rsid w:val="00A265D0"/>
    <w:rsid w:val="00A26673"/>
    <w:rsid w:val="00A2743D"/>
    <w:rsid w:val="00A27C1A"/>
    <w:rsid w:val="00A31958"/>
    <w:rsid w:val="00A31993"/>
    <w:rsid w:val="00A31A0E"/>
    <w:rsid w:val="00A32010"/>
    <w:rsid w:val="00A32375"/>
    <w:rsid w:val="00A329AB"/>
    <w:rsid w:val="00A32EC3"/>
    <w:rsid w:val="00A333E7"/>
    <w:rsid w:val="00A33B38"/>
    <w:rsid w:val="00A3404C"/>
    <w:rsid w:val="00A35B5B"/>
    <w:rsid w:val="00A3617A"/>
    <w:rsid w:val="00A3647C"/>
    <w:rsid w:val="00A3720C"/>
    <w:rsid w:val="00A3752F"/>
    <w:rsid w:val="00A4031F"/>
    <w:rsid w:val="00A405D5"/>
    <w:rsid w:val="00A40A97"/>
    <w:rsid w:val="00A418E6"/>
    <w:rsid w:val="00A41C50"/>
    <w:rsid w:val="00A4258E"/>
    <w:rsid w:val="00A42DA7"/>
    <w:rsid w:val="00A43761"/>
    <w:rsid w:val="00A43980"/>
    <w:rsid w:val="00A44E2C"/>
    <w:rsid w:val="00A45B42"/>
    <w:rsid w:val="00A46C44"/>
    <w:rsid w:val="00A46ED1"/>
    <w:rsid w:val="00A5025B"/>
    <w:rsid w:val="00A51BD1"/>
    <w:rsid w:val="00A51D6B"/>
    <w:rsid w:val="00A52594"/>
    <w:rsid w:val="00A52623"/>
    <w:rsid w:val="00A52AD9"/>
    <w:rsid w:val="00A52D2F"/>
    <w:rsid w:val="00A53036"/>
    <w:rsid w:val="00A53C5E"/>
    <w:rsid w:val="00A542DA"/>
    <w:rsid w:val="00A5489A"/>
    <w:rsid w:val="00A54B77"/>
    <w:rsid w:val="00A54EAC"/>
    <w:rsid w:val="00A557C7"/>
    <w:rsid w:val="00A5583B"/>
    <w:rsid w:val="00A5621B"/>
    <w:rsid w:val="00A569EC"/>
    <w:rsid w:val="00A57001"/>
    <w:rsid w:val="00A57360"/>
    <w:rsid w:val="00A6014E"/>
    <w:rsid w:val="00A60FEC"/>
    <w:rsid w:val="00A619A5"/>
    <w:rsid w:val="00A61A56"/>
    <w:rsid w:val="00A61B0A"/>
    <w:rsid w:val="00A6206A"/>
    <w:rsid w:val="00A6209A"/>
    <w:rsid w:val="00A6215F"/>
    <w:rsid w:val="00A621C7"/>
    <w:rsid w:val="00A62352"/>
    <w:rsid w:val="00A63268"/>
    <w:rsid w:val="00A6339F"/>
    <w:rsid w:val="00A637C4"/>
    <w:rsid w:val="00A64025"/>
    <w:rsid w:val="00A644D4"/>
    <w:rsid w:val="00A64E10"/>
    <w:rsid w:val="00A66B1A"/>
    <w:rsid w:val="00A67583"/>
    <w:rsid w:val="00A675B9"/>
    <w:rsid w:val="00A67E7E"/>
    <w:rsid w:val="00A70440"/>
    <w:rsid w:val="00A709E0"/>
    <w:rsid w:val="00A71656"/>
    <w:rsid w:val="00A71668"/>
    <w:rsid w:val="00A7187A"/>
    <w:rsid w:val="00A71F57"/>
    <w:rsid w:val="00A722A7"/>
    <w:rsid w:val="00A722AF"/>
    <w:rsid w:val="00A7290B"/>
    <w:rsid w:val="00A74155"/>
    <w:rsid w:val="00A74F08"/>
    <w:rsid w:val="00A75405"/>
    <w:rsid w:val="00A7570F"/>
    <w:rsid w:val="00A7623B"/>
    <w:rsid w:val="00A763E4"/>
    <w:rsid w:val="00A76B53"/>
    <w:rsid w:val="00A76F23"/>
    <w:rsid w:val="00A77483"/>
    <w:rsid w:val="00A8182C"/>
    <w:rsid w:val="00A83448"/>
    <w:rsid w:val="00A8383C"/>
    <w:rsid w:val="00A844F4"/>
    <w:rsid w:val="00A85482"/>
    <w:rsid w:val="00A85B8A"/>
    <w:rsid w:val="00A86BD0"/>
    <w:rsid w:val="00A876D4"/>
    <w:rsid w:val="00A907C2"/>
    <w:rsid w:val="00A90A87"/>
    <w:rsid w:val="00A90CD2"/>
    <w:rsid w:val="00A91AAF"/>
    <w:rsid w:val="00A92039"/>
    <w:rsid w:val="00A93936"/>
    <w:rsid w:val="00A941DE"/>
    <w:rsid w:val="00A95047"/>
    <w:rsid w:val="00A95783"/>
    <w:rsid w:val="00A961E8"/>
    <w:rsid w:val="00A9638A"/>
    <w:rsid w:val="00A96DC0"/>
    <w:rsid w:val="00A97F7A"/>
    <w:rsid w:val="00AA0344"/>
    <w:rsid w:val="00AA05BC"/>
    <w:rsid w:val="00AA08EB"/>
    <w:rsid w:val="00AA0F75"/>
    <w:rsid w:val="00AA12D6"/>
    <w:rsid w:val="00AA1409"/>
    <w:rsid w:val="00AA2BD5"/>
    <w:rsid w:val="00AA3BF5"/>
    <w:rsid w:val="00AA5DAE"/>
    <w:rsid w:val="00AA5DD0"/>
    <w:rsid w:val="00AA5F24"/>
    <w:rsid w:val="00AA6678"/>
    <w:rsid w:val="00AA66DC"/>
    <w:rsid w:val="00AA6F62"/>
    <w:rsid w:val="00AA6FC9"/>
    <w:rsid w:val="00AB0202"/>
    <w:rsid w:val="00AB0215"/>
    <w:rsid w:val="00AB046B"/>
    <w:rsid w:val="00AB1DB6"/>
    <w:rsid w:val="00AB2604"/>
    <w:rsid w:val="00AB2975"/>
    <w:rsid w:val="00AB2C97"/>
    <w:rsid w:val="00AB3E19"/>
    <w:rsid w:val="00AB5D4A"/>
    <w:rsid w:val="00AB6805"/>
    <w:rsid w:val="00AB6C89"/>
    <w:rsid w:val="00AC1603"/>
    <w:rsid w:val="00AC1BD2"/>
    <w:rsid w:val="00AC1C2F"/>
    <w:rsid w:val="00AC298D"/>
    <w:rsid w:val="00AC33E7"/>
    <w:rsid w:val="00AC4518"/>
    <w:rsid w:val="00AC59D1"/>
    <w:rsid w:val="00AC62A4"/>
    <w:rsid w:val="00AC6364"/>
    <w:rsid w:val="00AD0A5D"/>
    <w:rsid w:val="00AD0F95"/>
    <w:rsid w:val="00AD1720"/>
    <w:rsid w:val="00AD19BB"/>
    <w:rsid w:val="00AD2EC2"/>
    <w:rsid w:val="00AD3909"/>
    <w:rsid w:val="00AD3E70"/>
    <w:rsid w:val="00AD3F49"/>
    <w:rsid w:val="00AD4979"/>
    <w:rsid w:val="00AD53C0"/>
    <w:rsid w:val="00AD783B"/>
    <w:rsid w:val="00AE08EB"/>
    <w:rsid w:val="00AE0A92"/>
    <w:rsid w:val="00AE0B9A"/>
    <w:rsid w:val="00AE1A39"/>
    <w:rsid w:val="00AE1D34"/>
    <w:rsid w:val="00AE2365"/>
    <w:rsid w:val="00AE2CE7"/>
    <w:rsid w:val="00AE43C6"/>
    <w:rsid w:val="00AE593F"/>
    <w:rsid w:val="00AE62B2"/>
    <w:rsid w:val="00AE6793"/>
    <w:rsid w:val="00AE6814"/>
    <w:rsid w:val="00AE6E51"/>
    <w:rsid w:val="00AE76E2"/>
    <w:rsid w:val="00AF1AB9"/>
    <w:rsid w:val="00AF1AEC"/>
    <w:rsid w:val="00AF238D"/>
    <w:rsid w:val="00AF2A13"/>
    <w:rsid w:val="00AF3CCF"/>
    <w:rsid w:val="00AF3DFD"/>
    <w:rsid w:val="00AF3FF1"/>
    <w:rsid w:val="00AF4F2E"/>
    <w:rsid w:val="00AF512F"/>
    <w:rsid w:val="00AF5894"/>
    <w:rsid w:val="00AF5B1D"/>
    <w:rsid w:val="00AF6CE9"/>
    <w:rsid w:val="00AF7347"/>
    <w:rsid w:val="00B007F6"/>
    <w:rsid w:val="00B008BB"/>
    <w:rsid w:val="00B00DDD"/>
    <w:rsid w:val="00B014A7"/>
    <w:rsid w:val="00B0209A"/>
    <w:rsid w:val="00B022AF"/>
    <w:rsid w:val="00B02416"/>
    <w:rsid w:val="00B02D1D"/>
    <w:rsid w:val="00B03152"/>
    <w:rsid w:val="00B04D16"/>
    <w:rsid w:val="00B04D5F"/>
    <w:rsid w:val="00B0508B"/>
    <w:rsid w:val="00B05855"/>
    <w:rsid w:val="00B05A2D"/>
    <w:rsid w:val="00B05D3A"/>
    <w:rsid w:val="00B05F86"/>
    <w:rsid w:val="00B070D2"/>
    <w:rsid w:val="00B10355"/>
    <w:rsid w:val="00B10968"/>
    <w:rsid w:val="00B10A7E"/>
    <w:rsid w:val="00B1213C"/>
    <w:rsid w:val="00B123CE"/>
    <w:rsid w:val="00B12709"/>
    <w:rsid w:val="00B12997"/>
    <w:rsid w:val="00B12C4E"/>
    <w:rsid w:val="00B132DF"/>
    <w:rsid w:val="00B13976"/>
    <w:rsid w:val="00B13CF6"/>
    <w:rsid w:val="00B1448E"/>
    <w:rsid w:val="00B147F3"/>
    <w:rsid w:val="00B14CCD"/>
    <w:rsid w:val="00B15B22"/>
    <w:rsid w:val="00B15CBC"/>
    <w:rsid w:val="00B16619"/>
    <w:rsid w:val="00B16DD6"/>
    <w:rsid w:val="00B172E9"/>
    <w:rsid w:val="00B179DD"/>
    <w:rsid w:val="00B20229"/>
    <w:rsid w:val="00B21EDA"/>
    <w:rsid w:val="00B233DC"/>
    <w:rsid w:val="00B24138"/>
    <w:rsid w:val="00B249EC"/>
    <w:rsid w:val="00B2516F"/>
    <w:rsid w:val="00B25D77"/>
    <w:rsid w:val="00B26393"/>
    <w:rsid w:val="00B264F9"/>
    <w:rsid w:val="00B26DA5"/>
    <w:rsid w:val="00B27160"/>
    <w:rsid w:val="00B27BC8"/>
    <w:rsid w:val="00B27D51"/>
    <w:rsid w:val="00B31E4C"/>
    <w:rsid w:val="00B32611"/>
    <w:rsid w:val="00B329E3"/>
    <w:rsid w:val="00B32A9B"/>
    <w:rsid w:val="00B32E96"/>
    <w:rsid w:val="00B33109"/>
    <w:rsid w:val="00B33D80"/>
    <w:rsid w:val="00B34F8D"/>
    <w:rsid w:val="00B3647F"/>
    <w:rsid w:val="00B3677C"/>
    <w:rsid w:val="00B3769B"/>
    <w:rsid w:val="00B3776F"/>
    <w:rsid w:val="00B4058C"/>
    <w:rsid w:val="00B40C18"/>
    <w:rsid w:val="00B4107D"/>
    <w:rsid w:val="00B410E8"/>
    <w:rsid w:val="00B413D6"/>
    <w:rsid w:val="00B413EB"/>
    <w:rsid w:val="00B422F3"/>
    <w:rsid w:val="00B42327"/>
    <w:rsid w:val="00B42E76"/>
    <w:rsid w:val="00B42F32"/>
    <w:rsid w:val="00B432A0"/>
    <w:rsid w:val="00B432B2"/>
    <w:rsid w:val="00B43A05"/>
    <w:rsid w:val="00B43F02"/>
    <w:rsid w:val="00B43F9B"/>
    <w:rsid w:val="00B44072"/>
    <w:rsid w:val="00B44258"/>
    <w:rsid w:val="00B44340"/>
    <w:rsid w:val="00B44501"/>
    <w:rsid w:val="00B44506"/>
    <w:rsid w:val="00B44F4B"/>
    <w:rsid w:val="00B45316"/>
    <w:rsid w:val="00B45361"/>
    <w:rsid w:val="00B45917"/>
    <w:rsid w:val="00B45D1F"/>
    <w:rsid w:val="00B465DA"/>
    <w:rsid w:val="00B467CF"/>
    <w:rsid w:val="00B46F52"/>
    <w:rsid w:val="00B50677"/>
    <w:rsid w:val="00B50752"/>
    <w:rsid w:val="00B50AF6"/>
    <w:rsid w:val="00B51BD6"/>
    <w:rsid w:val="00B51F8F"/>
    <w:rsid w:val="00B52326"/>
    <w:rsid w:val="00B52669"/>
    <w:rsid w:val="00B52BC7"/>
    <w:rsid w:val="00B54320"/>
    <w:rsid w:val="00B544C0"/>
    <w:rsid w:val="00B54BE7"/>
    <w:rsid w:val="00B55DBA"/>
    <w:rsid w:val="00B57064"/>
    <w:rsid w:val="00B574CA"/>
    <w:rsid w:val="00B576BF"/>
    <w:rsid w:val="00B604A1"/>
    <w:rsid w:val="00B6182E"/>
    <w:rsid w:val="00B6329F"/>
    <w:rsid w:val="00B636E9"/>
    <w:rsid w:val="00B63F85"/>
    <w:rsid w:val="00B64BB6"/>
    <w:rsid w:val="00B64BE0"/>
    <w:rsid w:val="00B64E01"/>
    <w:rsid w:val="00B65944"/>
    <w:rsid w:val="00B6658F"/>
    <w:rsid w:val="00B7078A"/>
    <w:rsid w:val="00B709D0"/>
    <w:rsid w:val="00B70C51"/>
    <w:rsid w:val="00B70C9A"/>
    <w:rsid w:val="00B74A51"/>
    <w:rsid w:val="00B75AA4"/>
    <w:rsid w:val="00B76764"/>
    <w:rsid w:val="00B76D32"/>
    <w:rsid w:val="00B77463"/>
    <w:rsid w:val="00B80078"/>
    <w:rsid w:val="00B806AB"/>
    <w:rsid w:val="00B81419"/>
    <w:rsid w:val="00B82BFC"/>
    <w:rsid w:val="00B83205"/>
    <w:rsid w:val="00B83400"/>
    <w:rsid w:val="00B83AF4"/>
    <w:rsid w:val="00B83BBE"/>
    <w:rsid w:val="00B84801"/>
    <w:rsid w:val="00B848B8"/>
    <w:rsid w:val="00B84B03"/>
    <w:rsid w:val="00B84C85"/>
    <w:rsid w:val="00B867DE"/>
    <w:rsid w:val="00B9068A"/>
    <w:rsid w:val="00B91BA0"/>
    <w:rsid w:val="00B92A28"/>
    <w:rsid w:val="00B92C89"/>
    <w:rsid w:val="00B93600"/>
    <w:rsid w:val="00B93709"/>
    <w:rsid w:val="00B9419A"/>
    <w:rsid w:val="00B94751"/>
    <w:rsid w:val="00B95EAD"/>
    <w:rsid w:val="00B9618F"/>
    <w:rsid w:val="00B9746C"/>
    <w:rsid w:val="00B97CF3"/>
    <w:rsid w:val="00B97D6B"/>
    <w:rsid w:val="00BA0238"/>
    <w:rsid w:val="00BA0FD0"/>
    <w:rsid w:val="00BA1ACD"/>
    <w:rsid w:val="00BA1E0F"/>
    <w:rsid w:val="00BA2088"/>
    <w:rsid w:val="00BA2F84"/>
    <w:rsid w:val="00BA3A2E"/>
    <w:rsid w:val="00BA441E"/>
    <w:rsid w:val="00BA538D"/>
    <w:rsid w:val="00BA5AD4"/>
    <w:rsid w:val="00BA5AFF"/>
    <w:rsid w:val="00BA6274"/>
    <w:rsid w:val="00BA651E"/>
    <w:rsid w:val="00BA6BB2"/>
    <w:rsid w:val="00BB20C3"/>
    <w:rsid w:val="00BB27E6"/>
    <w:rsid w:val="00BB3088"/>
    <w:rsid w:val="00BB4899"/>
    <w:rsid w:val="00BB4BB8"/>
    <w:rsid w:val="00BB4E85"/>
    <w:rsid w:val="00BB51C7"/>
    <w:rsid w:val="00BB66C2"/>
    <w:rsid w:val="00BB7CDD"/>
    <w:rsid w:val="00BC014A"/>
    <w:rsid w:val="00BC0A0F"/>
    <w:rsid w:val="00BC0D0E"/>
    <w:rsid w:val="00BC22E0"/>
    <w:rsid w:val="00BC33B1"/>
    <w:rsid w:val="00BC3862"/>
    <w:rsid w:val="00BC4627"/>
    <w:rsid w:val="00BC5014"/>
    <w:rsid w:val="00BC50C9"/>
    <w:rsid w:val="00BC5134"/>
    <w:rsid w:val="00BC6321"/>
    <w:rsid w:val="00BC650E"/>
    <w:rsid w:val="00BC6E5B"/>
    <w:rsid w:val="00BC7A35"/>
    <w:rsid w:val="00BD05FD"/>
    <w:rsid w:val="00BD0A01"/>
    <w:rsid w:val="00BD0BC9"/>
    <w:rsid w:val="00BD0E88"/>
    <w:rsid w:val="00BD1069"/>
    <w:rsid w:val="00BD1262"/>
    <w:rsid w:val="00BD18F6"/>
    <w:rsid w:val="00BD347B"/>
    <w:rsid w:val="00BD34A4"/>
    <w:rsid w:val="00BD36D1"/>
    <w:rsid w:val="00BD3A5B"/>
    <w:rsid w:val="00BD3F55"/>
    <w:rsid w:val="00BD4784"/>
    <w:rsid w:val="00BD62A3"/>
    <w:rsid w:val="00BD670C"/>
    <w:rsid w:val="00BD69A9"/>
    <w:rsid w:val="00BD736B"/>
    <w:rsid w:val="00BD7C8B"/>
    <w:rsid w:val="00BD7D94"/>
    <w:rsid w:val="00BE08D9"/>
    <w:rsid w:val="00BE1DD0"/>
    <w:rsid w:val="00BE2596"/>
    <w:rsid w:val="00BE2BE1"/>
    <w:rsid w:val="00BE2ECF"/>
    <w:rsid w:val="00BE3308"/>
    <w:rsid w:val="00BE354A"/>
    <w:rsid w:val="00BE3B6F"/>
    <w:rsid w:val="00BE44EE"/>
    <w:rsid w:val="00BE47BF"/>
    <w:rsid w:val="00BE5161"/>
    <w:rsid w:val="00BE51EE"/>
    <w:rsid w:val="00BE672D"/>
    <w:rsid w:val="00BE681A"/>
    <w:rsid w:val="00BE6E70"/>
    <w:rsid w:val="00BE7848"/>
    <w:rsid w:val="00BE7DA1"/>
    <w:rsid w:val="00BF0485"/>
    <w:rsid w:val="00BF07CF"/>
    <w:rsid w:val="00BF0C42"/>
    <w:rsid w:val="00BF0C5D"/>
    <w:rsid w:val="00BF100D"/>
    <w:rsid w:val="00BF10A2"/>
    <w:rsid w:val="00BF1650"/>
    <w:rsid w:val="00BF198A"/>
    <w:rsid w:val="00BF1D36"/>
    <w:rsid w:val="00BF1E9A"/>
    <w:rsid w:val="00BF25D4"/>
    <w:rsid w:val="00BF2671"/>
    <w:rsid w:val="00BF2E17"/>
    <w:rsid w:val="00BF38F6"/>
    <w:rsid w:val="00BF3C49"/>
    <w:rsid w:val="00BF6387"/>
    <w:rsid w:val="00BF7D04"/>
    <w:rsid w:val="00C01A64"/>
    <w:rsid w:val="00C01B64"/>
    <w:rsid w:val="00C023B2"/>
    <w:rsid w:val="00C03B0C"/>
    <w:rsid w:val="00C03FE8"/>
    <w:rsid w:val="00C0432E"/>
    <w:rsid w:val="00C05166"/>
    <w:rsid w:val="00C05329"/>
    <w:rsid w:val="00C062B1"/>
    <w:rsid w:val="00C0734B"/>
    <w:rsid w:val="00C07A5F"/>
    <w:rsid w:val="00C1045D"/>
    <w:rsid w:val="00C10621"/>
    <w:rsid w:val="00C10E89"/>
    <w:rsid w:val="00C111C2"/>
    <w:rsid w:val="00C12152"/>
    <w:rsid w:val="00C125A6"/>
    <w:rsid w:val="00C154DC"/>
    <w:rsid w:val="00C15D22"/>
    <w:rsid w:val="00C15E07"/>
    <w:rsid w:val="00C165EF"/>
    <w:rsid w:val="00C16A8A"/>
    <w:rsid w:val="00C20D9E"/>
    <w:rsid w:val="00C20E1C"/>
    <w:rsid w:val="00C21092"/>
    <w:rsid w:val="00C21AD0"/>
    <w:rsid w:val="00C22222"/>
    <w:rsid w:val="00C232B3"/>
    <w:rsid w:val="00C240A1"/>
    <w:rsid w:val="00C24F8C"/>
    <w:rsid w:val="00C24FC4"/>
    <w:rsid w:val="00C26824"/>
    <w:rsid w:val="00C268A3"/>
    <w:rsid w:val="00C26F57"/>
    <w:rsid w:val="00C272D7"/>
    <w:rsid w:val="00C27450"/>
    <w:rsid w:val="00C30DE3"/>
    <w:rsid w:val="00C32470"/>
    <w:rsid w:val="00C326BA"/>
    <w:rsid w:val="00C32AC0"/>
    <w:rsid w:val="00C32CA9"/>
    <w:rsid w:val="00C32D35"/>
    <w:rsid w:val="00C331EC"/>
    <w:rsid w:val="00C33650"/>
    <w:rsid w:val="00C33D66"/>
    <w:rsid w:val="00C3406D"/>
    <w:rsid w:val="00C35635"/>
    <w:rsid w:val="00C3574E"/>
    <w:rsid w:val="00C36063"/>
    <w:rsid w:val="00C36D24"/>
    <w:rsid w:val="00C37BCA"/>
    <w:rsid w:val="00C403E6"/>
    <w:rsid w:val="00C40476"/>
    <w:rsid w:val="00C41152"/>
    <w:rsid w:val="00C41B2D"/>
    <w:rsid w:val="00C42386"/>
    <w:rsid w:val="00C42FD8"/>
    <w:rsid w:val="00C43017"/>
    <w:rsid w:val="00C439AE"/>
    <w:rsid w:val="00C44057"/>
    <w:rsid w:val="00C44C30"/>
    <w:rsid w:val="00C44EDE"/>
    <w:rsid w:val="00C45066"/>
    <w:rsid w:val="00C45658"/>
    <w:rsid w:val="00C45710"/>
    <w:rsid w:val="00C45C6D"/>
    <w:rsid w:val="00C46129"/>
    <w:rsid w:val="00C47331"/>
    <w:rsid w:val="00C4734A"/>
    <w:rsid w:val="00C47619"/>
    <w:rsid w:val="00C511ED"/>
    <w:rsid w:val="00C512BF"/>
    <w:rsid w:val="00C515AD"/>
    <w:rsid w:val="00C52BC3"/>
    <w:rsid w:val="00C52D18"/>
    <w:rsid w:val="00C547D0"/>
    <w:rsid w:val="00C54D04"/>
    <w:rsid w:val="00C55BEE"/>
    <w:rsid w:val="00C55F6E"/>
    <w:rsid w:val="00C56089"/>
    <w:rsid w:val="00C5796A"/>
    <w:rsid w:val="00C60008"/>
    <w:rsid w:val="00C60755"/>
    <w:rsid w:val="00C60864"/>
    <w:rsid w:val="00C60C42"/>
    <w:rsid w:val="00C62F4E"/>
    <w:rsid w:val="00C62F76"/>
    <w:rsid w:val="00C6319B"/>
    <w:rsid w:val="00C63C9C"/>
    <w:rsid w:val="00C63E29"/>
    <w:rsid w:val="00C6429C"/>
    <w:rsid w:val="00C64A7F"/>
    <w:rsid w:val="00C656FC"/>
    <w:rsid w:val="00C6688B"/>
    <w:rsid w:val="00C66EAA"/>
    <w:rsid w:val="00C670E8"/>
    <w:rsid w:val="00C67389"/>
    <w:rsid w:val="00C679C5"/>
    <w:rsid w:val="00C67A5D"/>
    <w:rsid w:val="00C7065F"/>
    <w:rsid w:val="00C71F11"/>
    <w:rsid w:val="00C7241F"/>
    <w:rsid w:val="00C7247B"/>
    <w:rsid w:val="00C72525"/>
    <w:rsid w:val="00C7268A"/>
    <w:rsid w:val="00C73C6A"/>
    <w:rsid w:val="00C73D4F"/>
    <w:rsid w:val="00C73D98"/>
    <w:rsid w:val="00C74228"/>
    <w:rsid w:val="00C747B6"/>
    <w:rsid w:val="00C74A44"/>
    <w:rsid w:val="00C754BB"/>
    <w:rsid w:val="00C75739"/>
    <w:rsid w:val="00C76F95"/>
    <w:rsid w:val="00C81510"/>
    <w:rsid w:val="00C81A9C"/>
    <w:rsid w:val="00C81A9F"/>
    <w:rsid w:val="00C81B3D"/>
    <w:rsid w:val="00C8203D"/>
    <w:rsid w:val="00C826D4"/>
    <w:rsid w:val="00C83FEE"/>
    <w:rsid w:val="00C84027"/>
    <w:rsid w:val="00C84446"/>
    <w:rsid w:val="00C84812"/>
    <w:rsid w:val="00C84923"/>
    <w:rsid w:val="00C85BE7"/>
    <w:rsid w:val="00C85CFF"/>
    <w:rsid w:val="00C85F3A"/>
    <w:rsid w:val="00C86026"/>
    <w:rsid w:val="00C86035"/>
    <w:rsid w:val="00C8753A"/>
    <w:rsid w:val="00C87751"/>
    <w:rsid w:val="00C87848"/>
    <w:rsid w:val="00C87D0B"/>
    <w:rsid w:val="00C87F5F"/>
    <w:rsid w:val="00C9093F"/>
    <w:rsid w:val="00C90F83"/>
    <w:rsid w:val="00C9227B"/>
    <w:rsid w:val="00C9261C"/>
    <w:rsid w:val="00C92CFF"/>
    <w:rsid w:val="00C93168"/>
    <w:rsid w:val="00C9479B"/>
    <w:rsid w:val="00C9523C"/>
    <w:rsid w:val="00C95E6D"/>
    <w:rsid w:val="00C96192"/>
    <w:rsid w:val="00C966CE"/>
    <w:rsid w:val="00C9670B"/>
    <w:rsid w:val="00C96FD5"/>
    <w:rsid w:val="00C976F4"/>
    <w:rsid w:val="00C97E8D"/>
    <w:rsid w:val="00CA0805"/>
    <w:rsid w:val="00CA0B1A"/>
    <w:rsid w:val="00CA1204"/>
    <w:rsid w:val="00CA1781"/>
    <w:rsid w:val="00CA212B"/>
    <w:rsid w:val="00CA23F5"/>
    <w:rsid w:val="00CA283A"/>
    <w:rsid w:val="00CA2B87"/>
    <w:rsid w:val="00CA375B"/>
    <w:rsid w:val="00CA4719"/>
    <w:rsid w:val="00CA52A2"/>
    <w:rsid w:val="00CA5A5F"/>
    <w:rsid w:val="00CA7B61"/>
    <w:rsid w:val="00CB00B3"/>
    <w:rsid w:val="00CB1F59"/>
    <w:rsid w:val="00CB217E"/>
    <w:rsid w:val="00CB2609"/>
    <w:rsid w:val="00CB2A15"/>
    <w:rsid w:val="00CB4D54"/>
    <w:rsid w:val="00CB5C62"/>
    <w:rsid w:val="00CB6E59"/>
    <w:rsid w:val="00CB7880"/>
    <w:rsid w:val="00CB7F99"/>
    <w:rsid w:val="00CC060D"/>
    <w:rsid w:val="00CC0C92"/>
    <w:rsid w:val="00CC1847"/>
    <w:rsid w:val="00CC1C54"/>
    <w:rsid w:val="00CC1E22"/>
    <w:rsid w:val="00CC41BD"/>
    <w:rsid w:val="00CC4689"/>
    <w:rsid w:val="00CC4E7B"/>
    <w:rsid w:val="00CC5D1B"/>
    <w:rsid w:val="00CC6007"/>
    <w:rsid w:val="00CC77A9"/>
    <w:rsid w:val="00CD0450"/>
    <w:rsid w:val="00CD3391"/>
    <w:rsid w:val="00CD3BD9"/>
    <w:rsid w:val="00CD3FAB"/>
    <w:rsid w:val="00CD4838"/>
    <w:rsid w:val="00CD4EE5"/>
    <w:rsid w:val="00CD5358"/>
    <w:rsid w:val="00CD5B16"/>
    <w:rsid w:val="00CD682A"/>
    <w:rsid w:val="00CD6BDE"/>
    <w:rsid w:val="00CD742C"/>
    <w:rsid w:val="00CD752F"/>
    <w:rsid w:val="00CD7D7E"/>
    <w:rsid w:val="00CD7FB2"/>
    <w:rsid w:val="00CE01E2"/>
    <w:rsid w:val="00CE1481"/>
    <w:rsid w:val="00CE241C"/>
    <w:rsid w:val="00CE30C5"/>
    <w:rsid w:val="00CE31D5"/>
    <w:rsid w:val="00CE3BB8"/>
    <w:rsid w:val="00CE3E37"/>
    <w:rsid w:val="00CE4139"/>
    <w:rsid w:val="00CE4C75"/>
    <w:rsid w:val="00CE4F26"/>
    <w:rsid w:val="00CE5290"/>
    <w:rsid w:val="00CE5628"/>
    <w:rsid w:val="00CE6151"/>
    <w:rsid w:val="00CE6380"/>
    <w:rsid w:val="00CE63B7"/>
    <w:rsid w:val="00CE6479"/>
    <w:rsid w:val="00CE77B0"/>
    <w:rsid w:val="00CE7BD4"/>
    <w:rsid w:val="00CF0BBE"/>
    <w:rsid w:val="00CF124F"/>
    <w:rsid w:val="00CF19B7"/>
    <w:rsid w:val="00CF2552"/>
    <w:rsid w:val="00CF272B"/>
    <w:rsid w:val="00CF290B"/>
    <w:rsid w:val="00CF2DA6"/>
    <w:rsid w:val="00CF30F5"/>
    <w:rsid w:val="00CF4442"/>
    <w:rsid w:val="00CF4611"/>
    <w:rsid w:val="00CF4A8D"/>
    <w:rsid w:val="00CF4A98"/>
    <w:rsid w:val="00CF4FE8"/>
    <w:rsid w:val="00CF560F"/>
    <w:rsid w:val="00CF566A"/>
    <w:rsid w:val="00CF5B24"/>
    <w:rsid w:val="00CF758C"/>
    <w:rsid w:val="00D0071C"/>
    <w:rsid w:val="00D01129"/>
    <w:rsid w:val="00D01130"/>
    <w:rsid w:val="00D011C2"/>
    <w:rsid w:val="00D01740"/>
    <w:rsid w:val="00D018AA"/>
    <w:rsid w:val="00D01909"/>
    <w:rsid w:val="00D01B0A"/>
    <w:rsid w:val="00D01E07"/>
    <w:rsid w:val="00D021FE"/>
    <w:rsid w:val="00D0237D"/>
    <w:rsid w:val="00D03008"/>
    <w:rsid w:val="00D03DCA"/>
    <w:rsid w:val="00D04B0F"/>
    <w:rsid w:val="00D04D68"/>
    <w:rsid w:val="00D04D8F"/>
    <w:rsid w:val="00D05051"/>
    <w:rsid w:val="00D06D9C"/>
    <w:rsid w:val="00D06ED9"/>
    <w:rsid w:val="00D10379"/>
    <w:rsid w:val="00D1044D"/>
    <w:rsid w:val="00D12B03"/>
    <w:rsid w:val="00D12B20"/>
    <w:rsid w:val="00D1358D"/>
    <w:rsid w:val="00D13954"/>
    <w:rsid w:val="00D1444F"/>
    <w:rsid w:val="00D144D5"/>
    <w:rsid w:val="00D147FF"/>
    <w:rsid w:val="00D14D3B"/>
    <w:rsid w:val="00D152D0"/>
    <w:rsid w:val="00D15AD8"/>
    <w:rsid w:val="00D17315"/>
    <w:rsid w:val="00D17D6F"/>
    <w:rsid w:val="00D206E1"/>
    <w:rsid w:val="00D20B8A"/>
    <w:rsid w:val="00D20F7A"/>
    <w:rsid w:val="00D21958"/>
    <w:rsid w:val="00D22F8C"/>
    <w:rsid w:val="00D2326C"/>
    <w:rsid w:val="00D2331A"/>
    <w:rsid w:val="00D23A1D"/>
    <w:rsid w:val="00D2469A"/>
    <w:rsid w:val="00D24CFD"/>
    <w:rsid w:val="00D2542B"/>
    <w:rsid w:val="00D25D9E"/>
    <w:rsid w:val="00D261E5"/>
    <w:rsid w:val="00D262B8"/>
    <w:rsid w:val="00D26CE0"/>
    <w:rsid w:val="00D2751D"/>
    <w:rsid w:val="00D277FA"/>
    <w:rsid w:val="00D27E23"/>
    <w:rsid w:val="00D27E9C"/>
    <w:rsid w:val="00D30C38"/>
    <w:rsid w:val="00D31133"/>
    <w:rsid w:val="00D311F4"/>
    <w:rsid w:val="00D3121D"/>
    <w:rsid w:val="00D31374"/>
    <w:rsid w:val="00D3169B"/>
    <w:rsid w:val="00D32505"/>
    <w:rsid w:val="00D33501"/>
    <w:rsid w:val="00D338B6"/>
    <w:rsid w:val="00D34A34"/>
    <w:rsid w:val="00D35449"/>
    <w:rsid w:val="00D357AA"/>
    <w:rsid w:val="00D35FED"/>
    <w:rsid w:val="00D36517"/>
    <w:rsid w:val="00D366CD"/>
    <w:rsid w:val="00D36EB3"/>
    <w:rsid w:val="00D373F8"/>
    <w:rsid w:val="00D37DB4"/>
    <w:rsid w:val="00D412CD"/>
    <w:rsid w:val="00D47064"/>
    <w:rsid w:val="00D47532"/>
    <w:rsid w:val="00D47B9B"/>
    <w:rsid w:val="00D518B4"/>
    <w:rsid w:val="00D529D1"/>
    <w:rsid w:val="00D53100"/>
    <w:rsid w:val="00D536BA"/>
    <w:rsid w:val="00D53C68"/>
    <w:rsid w:val="00D54E0E"/>
    <w:rsid w:val="00D55445"/>
    <w:rsid w:val="00D55469"/>
    <w:rsid w:val="00D55596"/>
    <w:rsid w:val="00D558CE"/>
    <w:rsid w:val="00D562FF"/>
    <w:rsid w:val="00D564EB"/>
    <w:rsid w:val="00D572F8"/>
    <w:rsid w:val="00D573A8"/>
    <w:rsid w:val="00D573AE"/>
    <w:rsid w:val="00D573C5"/>
    <w:rsid w:val="00D573E3"/>
    <w:rsid w:val="00D57C07"/>
    <w:rsid w:val="00D608D6"/>
    <w:rsid w:val="00D60C36"/>
    <w:rsid w:val="00D61341"/>
    <w:rsid w:val="00D61365"/>
    <w:rsid w:val="00D6373B"/>
    <w:rsid w:val="00D64F35"/>
    <w:rsid w:val="00D65A63"/>
    <w:rsid w:val="00D65B19"/>
    <w:rsid w:val="00D66C5F"/>
    <w:rsid w:val="00D66EE2"/>
    <w:rsid w:val="00D675C6"/>
    <w:rsid w:val="00D707FB"/>
    <w:rsid w:val="00D70905"/>
    <w:rsid w:val="00D717CB"/>
    <w:rsid w:val="00D72847"/>
    <w:rsid w:val="00D73580"/>
    <w:rsid w:val="00D746C5"/>
    <w:rsid w:val="00D74C2C"/>
    <w:rsid w:val="00D7669E"/>
    <w:rsid w:val="00D772B1"/>
    <w:rsid w:val="00D773F7"/>
    <w:rsid w:val="00D7742F"/>
    <w:rsid w:val="00D77941"/>
    <w:rsid w:val="00D77B4A"/>
    <w:rsid w:val="00D77C38"/>
    <w:rsid w:val="00D801C3"/>
    <w:rsid w:val="00D8048C"/>
    <w:rsid w:val="00D80540"/>
    <w:rsid w:val="00D81799"/>
    <w:rsid w:val="00D8253B"/>
    <w:rsid w:val="00D825E0"/>
    <w:rsid w:val="00D82BB4"/>
    <w:rsid w:val="00D83E52"/>
    <w:rsid w:val="00D83F51"/>
    <w:rsid w:val="00D83F7A"/>
    <w:rsid w:val="00D84012"/>
    <w:rsid w:val="00D84F5D"/>
    <w:rsid w:val="00D8590F"/>
    <w:rsid w:val="00D85BCA"/>
    <w:rsid w:val="00D85C65"/>
    <w:rsid w:val="00D868F9"/>
    <w:rsid w:val="00D8697D"/>
    <w:rsid w:val="00D86F65"/>
    <w:rsid w:val="00D87A30"/>
    <w:rsid w:val="00D87BF9"/>
    <w:rsid w:val="00D87D2B"/>
    <w:rsid w:val="00D87F79"/>
    <w:rsid w:val="00D9048E"/>
    <w:rsid w:val="00D913D0"/>
    <w:rsid w:val="00D91C9A"/>
    <w:rsid w:val="00D91D09"/>
    <w:rsid w:val="00D920C0"/>
    <w:rsid w:val="00D92A88"/>
    <w:rsid w:val="00D934A4"/>
    <w:rsid w:val="00D93D39"/>
    <w:rsid w:val="00D93E9B"/>
    <w:rsid w:val="00D951FE"/>
    <w:rsid w:val="00D954D6"/>
    <w:rsid w:val="00D956BF"/>
    <w:rsid w:val="00D9577A"/>
    <w:rsid w:val="00D96B85"/>
    <w:rsid w:val="00D96D45"/>
    <w:rsid w:val="00D97475"/>
    <w:rsid w:val="00D976A1"/>
    <w:rsid w:val="00D976F0"/>
    <w:rsid w:val="00D977B5"/>
    <w:rsid w:val="00DA02F8"/>
    <w:rsid w:val="00DA0427"/>
    <w:rsid w:val="00DA1BEB"/>
    <w:rsid w:val="00DA354D"/>
    <w:rsid w:val="00DA3C0A"/>
    <w:rsid w:val="00DA473F"/>
    <w:rsid w:val="00DA5E74"/>
    <w:rsid w:val="00DA5FFC"/>
    <w:rsid w:val="00DA6791"/>
    <w:rsid w:val="00DA6F2A"/>
    <w:rsid w:val="00DB08E4"/>
    <w:rsid w:val="00DB0EB6"/>
    <w:rsid w:val="00DB1872"/>
    <w:rsid w:val="00DB24F1"/>
    <w:rsid w:val="00DB2F72"/>
    <w:rsid w:val="00DB3A89"/>
    <w:rsid w:val="00DB401A"/>
    <w:rsid w:val="00DB4DA8"/>
    <w:rsid w:val="00DB603D"/>
    <w:rsid w:val="00DB6818"/>
    <w:rsid w:val="00DB7F98"/>
    <w:rsid w:val="00DC13A0"/>
    <w:rsid w:val="00DC37BC"/>
    <w:rsid w:val="00DC3A97"/>
    <w:rsid w:val="00DC3B50"/>
    <w:rsid w:val="00DC4983"/>
    <w:rsid w:val="00DC5218"/>
    <w:rsid w:val="00DC6908"/>
    <w:rsid w:val="00DC6FFC"/>
    <w:rsid w:val="00DC7AD6"/>
    <w:rsid w:val="00DC7BC9"/>
    <w:rsid w:val="00DD0557"/>
    <w:rsid w:val="00DD1A32"/>
    <w:rsid w:val="00DD28C5"/>
    <w:rsid w:val="00DD30EA"/>
    <w:rsid w:val="00DD35FA"/>
    <w:rsid w:val="00DD467C"/>
    <w:rsid w:val="00DD479E"/>
    <w:rsid w:val="00DD566D"/>
    <w:rsid w:val="00DD56FF"/>
    <w:rsid w:val="00DD5F59"/>
    <w:rsid w:val="00DD69FD"/>
    <w:rsid w:val="00DD764B"/>
    <w:rsid w:val="00DD774E"/>
    <w:rsid w:val="00DD7AC6"/>
    <w:rsid w:val="00DE11B3"/>
    <w:rsid w:val="00DE289C"/>
    <w:rsid w:val="00DE302B"/>
    <w:rsid w:val="00DE30AE"/>
    <w:rsid w:val="00DE398C"/>
    <w:rsid w:val="00DE44A6"/>
    <w:rsid w:val="00DE4817"/>
    <w:rsid w:val="00DE4FF2"/>
    <w:rsid w:val="00DE5979"/>
    <w:rsid w:val="00DE6AD2"/>
    <w:rsid w:val="00DE6F52"/>
    <w:rsid w:val="00DE7F1D"/>
    <w:rsid w:val="00DF2293"/>
    <w:rsid w:val="00DF237C"/>
    <w:rsid w:val="00DF30D4"/>
    <w:rsid w:val="00DF339E"/>
    <w:rsid w:val="00DF4D8C"/>
    <w:rsid w:val="00DF54D2"/>
    <w:rsid w:val="00DF6B0F"/>
    <w:rsid w:val="00DF73DF"/>
    <w:rsid w:val="00DF74F1"/>
    <w:rsid w:val="00DF75DC"/>
    <w:rsid w:val="00E0173A"/>
    <w:rsid w:val="00E01CC6"/>
    <w:rsid w:val="00E01EC5"/>
    <w:rsid w:val="00E02FCD"/>
    <w:rsid w:val="00E03223"/>
    <w:rsid w:val="00E03346"/>
    <w:rsid w:val="00E03C05"/>
    <w:rsid w:val="00E03DEE"/>
    <w:rsid w:val="00E04BB6"/>
    <w:rsid w:val="00E05224"/>
    <w:rsid w:val="00E07340"/>
    <w:rsid w:val="00E101BA"/>
    <w:rsid w:val="00E102B0"/>
    <w:rsid w:val="00E11255"/>
    <w:rsid w:val="00E11C53"/>
    <w:rsid w:val="00E12D45"/>
    <w:rsid w:val="00E139C3"/>
    <w:rsid w:val="00E14AAE"/>
    <w:rsid w:val="00E14BFE"/>
    <w:rsid w:val="00E15C03"/>
    <w:rsid w:val="00E16C93"/>
    <w:rsid w:val="00E1733B"/>
    <w:rsid w:val="00E17C81"/>
    <w:rsid w:val="00E17F5B"/>
    <w:rsid w:val="00E17FA4"/>
    <w:rsid w:val="00E20124"/>
    <w:rsid w:val="00E20741"/>
    <w:rsid w:val="00E20F8D"/>
    <w:rsid w:val="00E2160C"/>
    <w:rsid w:val="00E21CEB"/>
    <w:rsid w:val="00E21E10"/>
    <w:rsid w:val="00E23EC3"/>
    <w:rsid w:val="00E24225"/>
    <w:rsid w:val="00E245B7"/>
    <w:rsid w:val="00E24A4E"/>
    <w:rsid w:val="00E24A79"/>
    <w:rsid w:val="00E252E1"/>
    <w:rsid w:val="00E2596F"/>
    <w:rsid w:val="00E25AFD"/>
    <w:rsid w:val="00E25C59"/>
    <w:rsid w:val="00E25CA0"/>
    <w:rsid w:val="00E26BD0"/>
    <w:rsid w:val="00E26C49"/>
    <w:rsid w:val="00E30CAE"/>
    <w:rsid w:val="00E319BA"/>
    <w:rsid w:val="00E31BB3"/>
    <w:rsid w:val="00E31C6B"/>
    <w:rsid w:val="00E31F5A"/>
    <w:rsid w:val="00E329A7"/>
    <w:rsid w:val="00E33C18"/>
    <w:rsid w:val="00E3428F"/>
    <w:rsid w:val="00E35290"/>
    <w:rsid w:val="00E358F4"/>
    <w:rsid w:val="00E35A45"/>
    <w:rsid w:val="00E35EAB"/>
    <w:rsid w:val="00E37B96"/>
    <w:rsid w:val="00E40CC2"/>
    <w:rsid w:val="00E42739"/>
    <w:rsid w:val="00E4285A"/>
    <w:rsid w:val="00E438F2"/>
    <w:rsid w:val="00E44AD2"/>
    <w:rsid w:val="00E45ADE"/>
    <w:rsid w:val="00E461EF"/>
    <w:rsid w:val="00E46DE1"/>
    <w:rsid w:val="00E472D9"/>
    <w:rsid w:val="00E50295"/>
    <w:rsid w:val="00E5030F"/>
    <w:rsid w:val="00E505CC"/>
    <w:rsid w:val="00E507A3"/>
    <w:rsid w:val="00E50D2A"/>
    <w:rsid w:val="00E514E2"/>
    <w:rsid w:val="00E533C7"/>
    <w:rsid w:val="00E536BB"/>
    <w:rsid w:val="00E53DB4"/>
    <w:rsid w:val="00E55404"/>
    <w:rsid w:val="00E55796"/>
    <w:rsid w:val="00E557A1"/>
    <w:rsid w:val="00E56A12"/>
    <w:rsid w:val="00E56AF2"/>
    <w:rsid w:val="00E5773E"/>
    <w:rsid w:val="00E57B31"/>
    <w:rsid w:val="00E6132B"/>
    <w:rsid w:val="00E61A4B"/>
    <w:rsid w:val="00E61C43"/>
    <w:rsid w:val="00E61CF5"/>
    <w:rsid w:val="00E61FAB"/>
    <w:rsid w:val="00E622F2"/>
    <w:rsid w:val="00E6297C"/>
    <w:rsid w:val="00E62E4E"/>
    <w:rsid w:val="00E63004"/>
    <w:rsid w:val="00E63389"/>
    <w:rsid w:val="00E6588F"/>
    <w:rsid w:val="00E66424"/>
    <w:rsid w:val="00E6693D"/>
    <w:rsid w:val="00E67D05"/>
    <w:rsid w:val="00E71854"/>
    <w:rsid w:val="00E719D5"/>
    <w:rsid w:val="00E71CF5"/>
    <w:rsid w:val="00E7236A"/>
    <w:rsid w:val="00E72FE0"/>
    <w:rsid w:val="00E732C3"/>
    <w:rsid w:val="00E7409D"/>
    <w:rsid w:val="00E748D8"/>
    <w:rsid w:val="00E748EA"/>
    <w:rsid w:val="00E758CF"/>
    <w:rsid w:val="00E75A4E"/>
    <w:rsid w:val="00E765CE"/>
    <w:rsid w:val="00E76764"/>
    <w:rsid w:val="00E7676E"/>
    <w:rsid w:val="00E76C1C"/>
    <w:rsid w:val="00E80155"/>
    <w:rsid w:val="00E8028B"/>
    <w:rsid w:val="00E80308"/>
    <w:rsid w:val="00E8212E"/>
    <w:rsid w:val="00E83533"/>
    <w:rsid w:val="00E83CBA"/>
    <w:rsid w:val="00E843E8"/>
    <w:rsid w:val="00E8474C"/>
    <w:rsid w:val="00E852ED"/>
    <w:rsid w:val="00E85433"/>
    <w:rsid w:val="00E85FA7"/>
    <w:rsid w:val="00E861C4"/>
    <w:rsid w:val="00E87761"/>
    <w:rsid w:val="00E900DA"/>
    <w:rsid w:val="00E9031F"/>
    <w:rsid w:val="00E908AA"/>
    <w:rsid w:val="00E90ACB"/>
    <w:rsid w:val="00E90AF2"/>
    <w:rsid w:val="00E90C0D"/>
    <w:rsid w:val="00E915A6"/>
    <w:rsid w:val="00E916FA"/>
    <w:rsid w:val="00E91A98"/>
    <w:rsid w:val="00E92EF4"/>
    <w:rsid w:val="00E93203"/>
    <w:rsid w:val="00E93558"/>
    <w:rsid w:val="00E94C4E"/>
    <w:rsid w:val="00E96F8A"/>
    <w:rsid w:val="00E971AC"/>
    <w:rsid w:val="00E97708"/>
    <w:rsid w:val="00EA09F4"/>
    <w:rsid w:val="00EA0C75"/>
    <w:rsid w:val="00EA0DE7"/>
    <w:rsid w:val="00EA1BB5"/>
    <w:rsid w:val="00EA1D81"/>
    <w:rsid w:val="00EA1F31"/>
    <w:rsid w:val="00EA2962"/>
    <w:rsid w:val="00EA2C3D"/>
    <w:rsid w:val="00EA3321"/>
    <w:rsid w:val="00EA3E3A"/>
    <w:rsid w:val="00EA3F5F"/>
    <w:rsid w:val="00EA483A"/>
    <w:rsid w:val="00EA489E"/>
    <w:rsid w:val="00EA5B60"/>
    <w:rsid w:val="00EA6149"/>
    <w:rsid w:val="00EA65DF"/>
    <w:rsid w:val="00EA7255"/>
    <w:rsid w:val="00EA7989"/>
    <w:rsid w:val="00EB05FF"/>
    <w:rsid w:val="00EB0BD8"/>
    <w:rsid w:val="00EB1091"/>
    <w:rsid w:val="00EB22C7"/>
    <w:rsid w:val="00EB29FC"/>
    <w:rsid w:val="00EB2DDD"/>
    <w:rsid w:val="00EB3D2E"/>
    <w:rsid w:val="00EB49E8"/>
    <w:rsid w:val="00EB4A7F"/>
    <w:rsid w:val="00EB4F1B"/>
    <w:rsid w:val="00EB5201"/>
    <w:rsid w:val="00EB6C3D"/>
    <w:rsid w:val="00EB6DC1"/>
    <w:rsid w:val="00EB6F47"/>
    <w:rsid w:val="00EC0E5B"/>
    <w:rsid w:val="00EC21AC"/>
    <w:rsid w:val="00EC2B85"/>
    <w:rsid w:val="00EC2C17"/>
    <w:rsid w:val="00EC35AC"/>
    <w:rsid w:val="00EC38F3"/>
    <w:rsid w:val="00EC3D45"/>
    <w:rsid w:val="00EC4577"/>
    <w:rsid w:val="00EC465F"/>
    <w:rsid w:val="00EC61F6"/>
    <w:rsid w:val="00EC6D70"/>
    <w:rsid w:val="00EC7418"/>
    <w:rsid w:val="00EC74C8"/>
    <w:rsid w:val="00ED0949"/>
    <w:rsid w:val="00ED0952"/>
    <w:rsid w:val="00ED0D23"/>
    <w:rsid w:val="00ED11C8"/>
    <w:rsid w:val="00ED14C3"/>
    <w:rsid w:val="00ED14CA"/>
    <w:rsid w:val="00ED2EB8"/>
    <w:rsid w:val="00ED3AC4"/>
    <w:rsid w:val="00ED440F"/>
    <w:rsid w:val="00ED47F5"/>
    <w:rsid w:val="00ED4D23"/>
    <w:rsid w:val="00ED5A91"/>
    <w:rsid w:val="00ED5C98"/>
    <w:rsid w:val="00ED5F6C"/>
    <w:rsid w:val="00ED6A01"/>
    <w:rsid w:val="00ED6B30"/>
    <w:rsid w:val="00ED7044"/>
    <w:rsid w:val="00ED7222"/>
    <w:rsid w:val="00ED79E0"/>
    <w:rsid w:val="00ED7C53"/>
    <w:rsid w:val="00EE0018"/>
    <w:rsid w:val="00EE0AC0"/>
    <w:rsid w:val="00EE112B"/>
    <w:rsid w:val="00EE1E4F"/>
    <w:rsid w:val="00EE20C2"/>
    <w:rsid w:val="00EE2180"/>
    <w:rsid w:val="00EE3AEB"/>
    <w:rsid w:val="00EE3E5E"/>
    <w:rsid w:val="00EE49E0"/>
    <w:rsid w:val="00EE624A"/>
    <w:rsid w:val="00EE7136"/>
    <w:rsid w:val="00EE749A"/>
    <w:rsid w:val="00EE7620"/>
    <w:rsid w:val="00EE7705"/>
    <w:rsid w:val="00EE7AE2"/>
    <w:rsid w:val="00EE7D2B"/>
    <w:rsid w:val="00EF00CB"/>
    <w:rsid w:val="00EF01D1"/>
    <w:rsid w:val="00EF0341"/>
    <w:rsid w:val="00EF0531"/>
    <w:rsid w:val="00EF097B"/>
    <w:rsid w:val="00EF0B47"/>
    <w:rsid w:val="00EF103D"/>
    <w:rsid w:val="00EF21AE"/>
    <w:rsid w:val="00EF2EC9"/>
    <w:rsid w:val="00EF2FF2"/>
    <w:rsid w:val="00EF326B"/>
    <w:rsid w:val="00EF3D37"/>
    <w:rsid w:val="00EF469B"/>
    <w:rsid w:val="00EF47E4"/>
    <w:rsid w:val="00EF4FDA"/>
    <w:rsid w:val="00EF5A10"/>
    <w:rsid w:val="00EF6D42"/>
    <w:rsid w:val="00EF72BC"/>
    <w:rsid w:val="00F0052F"/>
    <w:rsid w:val="00F00724"/>
    <w:rsid w:val="00F01471"/>
    <w:rsid w:val="00F01606"/>
    <w:rsid w:val="00F022CD"/>
    <w:rsid w:val="00F028E1"/>
    <w:rsid w:val="00F02ECE"/>
    <w:rsid w:val="00F03869"/>
    <w:rsid w:val="00F03919"/>
    <w:rsid w:val="00F03F5E"/>
    <w:rsid w:val="00F042B0"/>
    <w:rsid w:val="00F05CBB"/>
    <w:rsid w:val="00F06349"/>
    <w:rsid w:val="00F06B18"/>
    <w:rsid w:val="00F073F9"/>
    <w:rsid w:val="00F07A12"/>
    <w:rsid w:val="00F11355"/>
    <w:rsid w:val="00F11913"/>
    <w:rsid w:val="00F128D3"/>
    <w:rsid w:val="00F12F98"/>
    <w:rsid w:val="00F13DC7"/>
    <w:rsid w:val="00F145B8"/>
    <w:rsid w:val="00F14C47"/>
    <w:rsid w:val="00F15465"/>
    <w:rsid w:val="00F16A48"/>
    <w:rsid w:val="00F16DEC"/>
    <w:rsid w:val="00F16E3A"/>
    <w:rsid w:val="00F173DE"/>
    <w:rsid w:val="00F17587"/>
    <w:rsid w:val="00F21AC8"/>
    <w:rsid w:val="00F222BA"/>
    <w:rsid w:val="00F22C42"/>
    <w:rsid w:val="00F235FB"/>
    <w:rsid w:val="00F23BA3"/>
    <w:rsid w:val="00F2405E"/>
    <w:rsid w:val="00F24322"/>
    <w:rsid w:val="00F24489"/>
    <w:rsid w:val="00F25180"/>
    <w:rsid w:val="00F252F0"/>
    <w:rsid w:val="00F261CF"/>
    <w:rsid w:val="00F30221"/>
    <w:rsid w:val="00F313AC"/>
    <w:rsid w:val="00F31480"/>
    <w:rsid w:val="00F319F8"/>
    <w:rsid w:val="00F31D54"/>
    <w:rsid w:val="00F3210D"/>
    <w:rsid w:val="00F327FF"/>
    <w:rsid w:val="00F334D2"/>
    <w:rsid w:val="00F33F94"/>
    <w:rsid w:val="00F34A03"/>
    <w:rsid w:val="00F34BEF"/>
    <w:rsid w:val="00F351E5"/>
    <w:rsid w:val="00F35565"/>
    <w:rsid w:val="00F36516"/>
    <w:rsid w:val="00F377BC"/>
    <w:rsid w:val="00F4048B"/>
    <w:rsid w:val="00F40D2A"/>
    <w:rsid w:val="00F41873"/>
    <w:rsid w:val="00F41BE9"/>
    <w:rsid w:val="00F41C7A"/>
    <w:rsid w:val="00F41DF3"/>
    <w:rsid w:val="00F42882"/>
    <w:rsid w:val="00F43BE7"/>
    <w:rsid w:val="00F43EBF"/>
    <w:rsid w:val="00F4462F"/>
    <w:rsid w:val="00F4614F"/>
    <w:rsid w:val="00F46C44"/>
    <w:rsid w:val="00F47347"/>
    <w:rsid w:val="00F47C07"/>
    <w:rsid w:val="00F50FD4"/>
    <w:rsid w:val="00F5104C"/>
    <w:rsid w:val="00F517BB"/>
    <w:rsid w:val="00F5229A"/>
    <w:rsid w:val="00F52DD0"/>
    <w:rsid w:val="00F54152"/>
    <w:rsid w:val="00F542A8"/>
    <w:rsid w:val="00F549E3"/>
    <w:rsid w:val="00F5592C"/>
    <w:rsid w:val="00F55A71"/>
    <w:rsid w:val="00F55E0B"/>
    <w:rsid w:val="00F56101"/>
    <w:rsid w:val="00F56752"/>
    <w:rsid w:val="00F56F5B"/>
    <w:rsid w:val="00F57A96"/>
    <w:rsid w:val="00F60B0C"/>
    <w:rsid w:val="00F60F58"/>
    <w:rsid w:val="00F619AE"/>
    <w:rsid w:val="00F620D3"/>
    <w:rsid w:val="00F6222C"/>
    <w:rsid w:val="00F6249F"/>
    <w:rsid w:val="00F626EC"/>
    <w:rsid w:val="00F62C52"/>
    <w:rsid w:val="00F63D8B"/>
    <w:rsid w:val="00F657BA"/>
    <w:rsid w:val="00F66086"/>
    <w:rsid w:val="00F66811"/>
    <w:rsid w:val="00F67C84"/>
    <w:rsid w:val="00F7033B"/>
    <w:rsid w:val="00F704B8"/>
    <w:rsid w:val="00F70F0C"/>
    <w:rsid w:val="00F71359"/>
    <w:rsid w:val="00F715AE"/>
    <w:rsid w:val="00F71B5B"/>
    <w:rsid w:val="00F725A8"/>
    <w:rsid w:val="00F736FB"/>
    <w:rsid w:val="00F73955"/>
    <w:rsid w:val="00F73B5C"/>
    <w:rsid w:val="00F73C9A"/>
    <w:rsid w:val="00F759BB"/>
    <w:rsid w:val="00F75C8B"/>
    <w:rsid w:val="00F76B09"/>
    <w:rsid w:val="00F77381"/>
    <w:rsid w:val="00F809F9"/>
    <w:rsid w:val="00F80B7C"/>
    <w:rsid w:val="00F80E2F"/>
    <w:rsid w:val="00F82570"/>
    <w:rsid w:val="00F82DE5"/>
    <w:rsid w:val="00F83C1D"/>
    <w:rsid w:val="00F84050"/>
    <w:rsid w:val="00F84415"/>
    <w:rsid w:val="00F84440"/>
    <w:rsid w:val="00F87A10"/>
    <w:rsid w:val="00F87F73"/>
    <w:rsid w:val="00F87FC0"/>
    <w:rsid w:val="00F9186B"/>
    <w:rsid w:val="00F9259B"/>
    <w:rsid w:val="00F926FB"/>
    <w:rsid w:val="00F933DA"/>
    <w:rsid w:val="00F943D8"/>
    <w:rsid w:val="00F944CA"/>
    <w:rsid w:val="00F95347"/>
    <w:rsid w:val="00F95460"/>
    <w:rsid w:val="00F95609"/>
    <w:rsid w:val="00F96966"/>
    <w:rsid w:val="00F96D4E"/>
    <w:rsid w:val="00F97ACE"/>
    <w:rsid w:val="00F97D05"/>
    <w:rsid w:val="00F97FF7"/>
    <w:rsid w:val="00FA04D0"/>
    <w:rsid w:val="00FA05E4"/>
    <w:rsid w:val="00FA1F42"/>
    <w:rsid w:val="00FA20E2"/>
    <w:rsid w:val="00FA2739"/>
    <w:rsid w:val="00FA2C0B"/>
    <w:rsid w:val="00FA3274"/>
    <w:rsid w:val="00FA5E7D"/>
    <w:rsid w:val="00FA6667"/>
    <w:rsid w:val="00FA67D3"/>
    <w:rsid w:val="00FA72A6"/>
    <w:rsid w:val="00FA7412"/>
    <w:rsid w:val="00FA7588"/>
    <w:rsid w:val="00FB0E15"/>
    <w:rsid w:val="00FB1041"/>
    <w:rsid w:val="00FB1057"/>
    <w:rsid w:val="00FB1CE2"/>
    <w:rsid w:val="00FB2567"/>
    <w:rsid w:val="00FB2651"/>
    <w:rsid w:val="00FB2B56"/>
    <w:rsid w:val="00FB2B5F"/>
    <w:rsid w:val="00FB3112"/>
    <w:rsid w:val="00FB3D6C"/>
    <w:rsid w:val="00FB3F6A"/>
    <w:rsid w:val="00FB4279"/>
    <w:rsid w:val="00FB5228"/>
    <w:rsid w:val="00FB56F3"/>
    <w:rsid w:val="00FB6579"/>
    <w:rsid w:val="00FC161B"/>
    <w:rsid w:val="00FC18AB"/>
    <w:rsid w:val="00FC1A3B"/>
    <w:rsid w:val="00FC265F"/>
    <w:rsid w:val="00FC2B42"/>
    <w:rsid w:val="00FC465C"/>
    <w:rsid w:val="00FC51E6"/>
    <w:rsid w:val="00FC53B2"/>
    <w:rsid w:val="00FC58AB"/>
    <w:rsid w:val="00FC685E"/>
    <w:rsid w:val="00FC6880"/>
    <w:rsid w:val="00FC6BC0"/>
    <w:rsid w:val="00FC6DDA"/>
    <w:rsid w:val="00FC7248"/>
    <w:rsid w:val="00FC7407"/>
    <w:rsid w:val="00FC748C"/>
    <w:rsid w:val="00FC7BAB"/>
    <w:rsid w:val="00FD0150"/>
    <w:rsid w:val="00FD05D6"/>
    <w:rsid w:val="00FD0DBC"/>
    <w:rsid w:val="00FD1794"/>
    <w:rsid w:val="00FD19B5"/>
    <w:rsid w:val="00FD2367"/>
    <w:rsid w:val="00FD4488"/>
    <w:rsid w:val="00FD4D72"/>
    <w:rsid w:val="00FD52A0"/>
    <w:rsid w:val="00FD5A31"/>
    <w:rsid w:val="00FD5C79"/>
    <w:rsid w:val="00FD68FE"/>
    <w:rsid w:val="00FD6919"/>
    <w:rsid w:val="00FD69EB"/>
    <w:rsid w:val="00FD7ADE"/>
    <w:rsid w:val="00FE024E"/>
    <w:rsid w:val="00FE08A8"/>
    <w:rsid w:val="00FE1883"/>
    <w:rsid w:val="00FE22FB"/>
    <w:rsid w:val="00FE2A98"/>
    <w:rsid w:val="00FE349A"/>
    <w:rsid w:val="00FE47A7"/>
    <w:rsid w:val="00FE4896"/>
    <w:rsid w:val="00FE4C50"/>
    <w:rsid w:val="00FE592D"/>
    <w:rsid w:val="00FE63DA"/>
    <w:rsid w:val="00FE6713"/>
    <w:rsid w:val="00FE7537"/>
    <w:rsid w:val="00FF1A81"/>
    <w:rsid w:val="00FF1DE9"/>
    <w:rsid w:val="00FF24A0"/>
    <w:rsid w:val="00FF28C6"/>
    <w:rsid w:val="00FF3CB6"/>
    <w:rsid w:val="00FF445C"/>
    <w:rsid w:val="00FF455E"/>
    <w:rsid w:val="00FF4634"/>
    <w:rsid w:val="00FF464A"/>
    <w:rsid w:val="00FF5660"/>
    <w:rsid w:val="00FF581A"/>
    <w:rsid w:val="00FF5D10"/>
    <w:rsid w:val="00FF6BB7"/>
    <w:rsid w:val="22C6B81B"/>
    <w:rsid w:val="245D4BE7"/>
    <w:rsid w:val="5226A885"/>
    <w:rsid w:val="754A921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F474E7"/>
  <w15:chartTrackingRefBased/>
  <w15:docId w15:val="{9DAFE593-42C5-4525-AB57-65A0F33C85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5F7"/>
    <w:pPr>
      <w:spacing w:after="0" w:line="240" w:lineRule="auto"/>
      <w:jc w:val="both"/>
    </w:pPr>
    <w:rPr>
      <w:rFonts w:ascii="Times New Roman" w:hAnsi="Times New Roman"/>
      <w:sz w:val="20"/>
    </w:rPr>
  </w:style>
  <w:style w:type="paragraph" w:styleId="Heading1">
    <w:name w:val="heading 1"/>
    <w:basedOn w:val="Normal"/>
    <w:next w:val="Normal"/>
    <w:link w:val="Heading1Char"/>
    <w:uiPriority w:val="9"/>
    <w:qFormat/>
    <w:rsid w:val="00085943"/>
    <w:pPr>
      <w:keepNext/>
      <w:keepLines/>
      <w:spacing w:before="120" w:after="120"/>
      <w:jc w:val="center"/>
      <w:outlineLvl w:val="0"/>
    </w:pPr>
    <w:rPr>
      <w:rFonts w:eastAsiaTheme="majorEastAsia" w:cstheme="majorBidi"/>
      <w:b/>
      <w:caps/>
      <w:szCs w:val="32"/>
    </w:rPr>
  </w:style>
  <w:style w:type="paragraph" w:styleId="Heading2">
    <w:name w:val="heading 2"/>
    <w:basedOn w:val="Normal"/>
    <w:next w:val="Normal"/>
    <w:link w:val="Heading2Char"/>
    <w:uiPriority w:val="9"/>
    <w:unhideWhenUsed/>
    <w:qFormat/>
    <w:rsid w:val="00F042B0"/>
    <w:pPr>
      <w:keepNext/>
      <w:keepLines/>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6609C2"/>
    <w:pPr>
      <w:keepNext/>
      <w:keepLines/>
      <w:tabs>
        <w:tab w:val="left" w:pos="360"/>
        <w:tab w:val="left" w:pos="720"/>
        <w:tab w:val="left" w:pos="1080"/>
        <w:tab w:val="left" w:pos="1440"/>
      </w:tabs>
      <w:outlineLvl w:val="2"/>
    </w:pPr>
    <w:rPr>
      <w:rFonts w:eastAsiaTheme="majorEastAsia" w:cstheme="majorBidi"/>
      <w:b/>
      <w:smallCaps/>
      <w:szCs w:val="24"/>
    </w:rPr>
  </w:style>
  <w:style w:type="paragraph" w:styleId="Heading4">
    <w:name w:val="heading 4"/>
    <w:basedOn w:val="Normal"/>
    <w:next w:val="Normal"/>
    <w:link w:val="Heading4Char"/>
    <w:uiPriority w:val="9"/>
    <w:semiHidden/>
    <w:unhideWhenUsed/>
    <w:qFormat/>
    <w:rsid w:val="00CF19B7"/>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CF19B7"/>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CF19B7"/>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CF19B7"/>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CF19B7"/>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19B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06D20"/>
    <w:rPr>
      <w:color w:val="0563C1" w:themeColor="hyperlink"/>
      <w:u w:val="single"/>
    </w:rPr>
  </w:style>
  <w:style w:type="paragraph" w:styleId="Header">
    <w:name w:val="header"/>
    <w:basedOn w:val="Normal"/>
    <w:link w:val="HeaderChar"/>
    <w:uiPriority w:val="99"/>
    <w:unhideWhenUsed/>
    <w:rsid w:val="00640657"/>
    <w:pPr>
      <w:tabs>
        <w:tab w:val="center" w:pos="4680"/>
        <w:tab w:val="right" w:pos="9360"/>
      </w:tabs>
    </w:pPr>
  </w:style>
  <w:style w:type="character" w:customStyle="1" w:styleId="HeaderChar">
    <w:name w:val="Header Char"/>
    <w:basedOn w:val="DefaultParagraphFont"/>
    <w:link w:val="Header"/>
    <w:uiPriority w:val="99"/>
    <w:rsid w:val="00640657"/>
  </w:style>
  <w:style w:type="paragraph" w:styleId="Footer">
    <w:name w:val="footer"/>
    <w:basedOn w:val="Normal"/>
    <w:link w:val="FooterChar"/>
    <w:uiPriority w:val="99"/>
    <w:unhideWhenUsed/>
    <w:rsid w:val="00640657"/>
    <w:pPr>
      <w:tabs>
        <w:tab w:val="center" w:pos="4680"/>
        <w:tab w:val="right" w:pos="9360"/>
      </w:tabs>
    </w:pPr>
  </w:style>
  <w:style w:type="character" w:customStyle="1" w:styleId="FooterChar">
    <w:name w:val="Footer Char"/>
    <w:basedOn w:val="DefaultParagraphFont"/>
    <w:link w:val="Footer"/>
    <w:uiPriority w:val="99"/>
    <w:rsid w:val="00640657"/>
  </w:style>
  <w:style w:type="paragraph" w:styleId="FootnoteText">
    <w:name w:val="footnote text"/>
    <w:basedOn w:val="Normal"/>
    <w:link w:val="FootnoteTextChar"/>
    <w:uiPriority w:val="99"/>
    <w:semiHidden/>
    <w:unhideWhenUsed/>
    <w:rsid w:val="003B3163"/>
    <w:rPr>
      <w:rFonts w:eastAsia="Times New Roman" w:cs="Times New Roman"/>
      <w:szCs w:val="20"/>
    </w:rPr>
  </w:style>
  <w:style w:type="character" w:customStyle="1" w:styleId="FootnoteTextChar">
    <w:name w:val="Footnote Text Char"/>
    <w:basedOn w:val="DefaultParagraphFont"/>
    <w:link w:val="FootnoteText"/>
    <w:uiPriority w:val="99"/>
    <w:semiHidden/>
    <w:rsid w:val="003B316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3B3163"/>
    <w:rPr>
      <w:vertAlign w:val="superscript"/>
    </w:rPr>
  </w:style>
  <w:style w:type="paragraph" w:styleId="ListParagraph">
    <w:name w:val="List Paragraph"/>
    <w:basedOn w:val="Normal"/>
    <w:uiPriority w:val="34"/>
    <w:qFormat/>
    <w:rsid w:val="003B3163"/>
    <w:pPr>
      <w:ind w:left="720"/>
      <w:contextualSpacing/>
    </w:pPr>
    <w:rPr>
      <w:rFonts w:eastAsia="Times New Roman" w:cs="Times New Roman"/>
      <w:sz w:val="24"/>
      <w:szCs w:val="20"/>
    </w:rPr>
  </w:style>
  <w:style w:type="character" w:customStyle="1" w:styleId="Heading1Char">
    <w:name w:val="Heading 1 Char"/>
    <w:basedOn w:val="DefaultParagraphFont"/>
    <w:link w:val="Heading1"/>
    <w:uiPriority w:val="9"/>
    <w:rsid w:val="00085943"/>
    <w:rPr>
      <w:rFonts w:ascii="Times New Roman" w:eastAsiaTheme="majorEastAsia" w:hAnsi="Times New Roman" w:cstheme="majorBidi"/>
      <w:b/>
      <w:caps/>
      <w:szCs w:val="32"/>
    </w:rPr>
  </w:style>
  <w:style w:type="character" w:customStyle="1" w:styleId="Heading2Char">
    <w:name w:val="Heading 2 Char"/>
    <w:basedOn w:val="DefaultParagraphFont"/>
    <w:link w:val="Heading2"/>
    <w:uiPriority w:val="9"/>
    <w:rsid w:val="00F042B0"/>
    <w:rPr>
      <w:rFonts w:ascii="Times New Roman" w:eastAsiaTheme="majorEastAsia" w:hAnsi="Times New Roman" w:cstheme="majorBidi"/>
      <w:b/>
      <w:szCs w:val="26"/>
    </w:rPr>
  </w:style>
  <w:style w:type="paragraph" w:styleId="TOC3">
    <w:name w:val="toc 3"/>
    <w:basedOn w:val="Normal"/>
    <w:next w:val="Normal"/>
    <w:autoRedefine/>
    <w:uiPriority w:val="39"/>
    <w:unhideWhenUsed/>
    <w:rsid w:val="00245D0D"/>
    <w:pPr>
      <w:tabs>
        <w:tab w:val="left" w:pos="1823"/>
        <w:tab w:val="right" w:leader="dot" w:pos="6672"/>
      </w:tabs>
      <w:ind w:left="1620" w:hanging="900"/>
      <w:jc w:val="left"/>
    </w:pPr>
    <w:rPr>
      <w:rFonts w:cs="Times New Roman"/>
      <w:noProof/>
      <w:spacing w:val="-2"/>
      <w:szCs w:val="20"/>
    </w:rPr>
  </w:style>
  <w:style w:type="paragraph" w:styleId="TOC1">
    <w:name w:val="toc 1"/>
    <w:basedOn w:val="Normal"/>
    <w:next w:val="Normal"/>
    <w:autoRedefine/>
    <w:uiPriority w:val="39"/>
    <w:unhideWhenUsed/>
    <w:rsid w:val="00EF01D1"/>
    <w:pPr>
      <w:tabs>
        <w:tab w:val="right" w:leader="dot" w:pos="6672"/>
      </w:tabs>
      <w:jc w:val="left"/>
    </w:pPr>
    <w:rPr>
      <w:rFonts w:cs="Times New Roman"/>
      <w:b/>
      <w:caps/>
      <w:noProof/>
      <w:szCs w:val="20"/>
    </w:rPr>
  </w:style>
  <w:style w:type="paragraph" w:styleId="TOC2">
    <w:name w:val="toc 2"/>
    <w:basedOn w:val="Normal"/>
    <w:next w:val="Normal"/>
    <w:autoRedefine/>
    <w:uiPriority w:val="39"/>
    <w:unhideWhenUsed/>
    <w:rsid w:val="00CF124F"/>
    <w:pPr>
      <w:tabs>
        <w:tab w:val="right" w:leader="dot" w:pos="6672"/>
      </w:tabs>
      <w:spacing w:line="276" w:lineRule="auto"/>
      <w:ind w:left="1620" w:hanging="1260"/>
      <w:jc w:val="left"/>
    </w:pPr>
    <w:rPr>
      <w:rFonts w:cs="Times New Roman"/>
      <w:noProof/>
      <w:szCs w:val="20"/>
    </w:rPr>
  </w:style>
  <w:style w:type="character" w:customStyle="1" w:styleId="Heading3Char">
    <w:name w:val="Heading 3 Char"/>
    <w:basedOn w:val="DefaultParagraphFont"/>
    <w:link w:val="Heading3"/>
    <w:uiPriority w:val="9"/>
    <w:rsid w:val="006609C2"/>
    <w:rPr>
      <w:rFonts w:ascii="Times New Roman" w:eastAsiaTheme="majorEastAsia" w:hAnsi="Times New Roman" w:cstheme="majorBidi"/>
      <w:b/>
      <w:smallCaps/>
      <w:sz w:val="20"/>
      <w:szCs w:val="24"/>
    </w:rPr>
  </w:style>
  <w:style w:type="paragraph" w:styleId="Title">
    <w:name w:val="Title"/>
    <w:basedOn w:val="Normal"/>
    <w:next w:val="Normal"/>
    <w:link w:val="TitleChar"/>
    <w:uiPriority w:val="10"/>
    <w:qFormat/>
    <w:rsid w:val="009C0AD2"/>
    <w:pPr>
      <w:contextualSpacing/>
    </w:pPr>
    <w:rPr>
      <w:rFonts w:eastAsiaTheme="majorEastAsia" w:cstheme="majorBidi"/>
      <w:b/>
      <w:spacing w:val="-10"/>
      <w:kern w:val="28"/>
      <w:szCs w:val="56"/>
    </w:rPr>
  </w:style>
  <w:style w:type="character" w:customStyle="1" w:styleId="TitleChar">
    <w:name w:val="Title Char"/>
    <w:basedOn w:val="DefaultParagraphFont"/>
    <w:link w:val="Title"/>
    <w:uiPriority w:val="10"/>
    <w:rsid w:val="009C0AD2"/>
    <w:rPr>
      <w:rFonts w:ascii="Times New Roman" w:eastAsiaTheme="majorEastAsia" w:hAnsi="Times New Roman" w:cstheme="majorBidi"/>
      <w:b/>
      <w:spacing w:val="-10"/>
      <w:kern w:val="28"/>
      <w:sz w:val="20"/>
      <w:szCs w:val="56"/>
    </w:rPr>
  </w:style>
  <w:style w:type="paragraph" w:customStyle="1" w:styleId="StyleHeading3LatinTimesNewRoman10ptBoldSmallcaps">
    <w:name w:val="Style Heading 3 + (Latin) Times New Roman 10 pt Bold Small caps"/>
    <w:basedOn w:val="Heading3"/>
    <w:rsid w:val="00A75405"/>
    <w:rPr>
      <w:b w:val="0"/>
      <w:bCs/>
      <w:smallCaps w:val="0"/>
    </w:rPr>
  </w:style>
  <w:style w:type="paragraph" w:customStyle="1" w:styleId="StyleHeading3LatinTimesNewRoman10ptBold">
    <w:name w:val="Style Heading 3 + (Latin) Times New Roman 10 pt Bold"/>
    <w:basedOn w:val="Heading3"/>
    <w:rsid w:val="006609C2"/>
    <w:rPr>
      <w:b w:val="0"/>
      <w:bCs/>
      <w:smallCaps w:val="0"/>
    </w:rPr>
  </w:style>
  <w:style w:type="paragraph" w:customStyle="1" w:styleId="StyleHeading3LatinTimesNewRoman10ptBoldAuto">
    <w:name w:val="Style Heading 3 + (Latin) Times New Roman 10 pt Bold Auto"/>
    <w:basedOn w:val="Heading3"/>
    <w:rsid w:val="00A75405"/>
    <w:rPr>
      <w:b w:val="0"/>
      <w:bCs/>
    </w:rPr>
  </w:style>
  <w:style w:type="paragraph" w:styleId="TOC4">
    <w:name w:val="toc 4"/>
    <w:basedOn w:val="Normal"/>
    <w:next w:val="Normal"/>
    <w:autoRedefine/>
    <w:uiPriority w:val="39"/>
    <w:unhideWhenUsed/>
    <w:rsid w:val="000C6225"/>
    <w:pPr>
      <w:spacing w:after="100"/>
      <w:ind w:left="660"/>
    </w:pPr>
    <w:rPr>
      <w:rFonts w:eastAsiaTheme="minorEastAsia"/>
    </w:rPr>
  </w:style>
  <w:style w:type="paragraph" w:styleId="TOC5">
    <w:name w:val="toc 5"/>
    <w:basedOn w:val="Normal"/>
    <w:next w:val="Normal"/>
    <w:autoRedefine/>
    <w:uiPriority w:val="39"/>
    <w:unhideWhenUsed/>
    <w:rsid w:val="000C6225"/>
    <w:pPr>
      <w:spacing w:after="100"/>
      <w:ind w:left="880"/>
    </w:pPr>
    <w:rPr>
      <w:rFonts w:eastAsiaTheme="minorEastAsia"/>
    </w:rPr>
  </w:style>
  <w:style w:type="paragraph" w:styleId="TOC6">
    <w:name w:val="toc 6"/>
    <w:basedOn w:val="Normal"/>
    <w:next w:val="Normal"/>
    <w:autoRedefine/>
    <w:uiPriority w:val="39"/>
    <w:unhideWhenUsed/>
    <w:rsid w:val="000C6225"/>
    <w:pPr>
      <w:spacing w:after="100"/>
      <w:ind w:left="1100"/>
    </w:pPr>
    <w:rPr>
      <w:rFonts w:eastAsiaTheme="minorEastAsia"/>
    </w:rPr>
  </w:style>
  <w:style w:type="paragraph" w:styleId="TOC7">
    <w:name w:val="toc 7"/>
    <w:basedOn w:val="Normal"/>
    <w:next w:val="Normal"/>
    <w:autoRedefine/>
    <w:uiPriority w:val="39"/>
    <w:unhideWhenUsed/>
    <w:rsid w:val="000C6225"/>
    <w:pPr>
      <w:spacing w:after="100"/>
      <w:ind w:left="1320"/>
    </w:pPr>
    <w:rPr>
      <w:rFonts w:eastAsiaTheme="minorEastAsia"/>
    </w:rPr>
  </w:style>
  <w:style w:type="paragraph" w:styleId="TOC8">
    <w:name w:val="toc 8"/>
    <w:basedOn w:val="Normal"/>
    <w:next w:val="Normal"/>
    <w:autoRedefine/>
    <w:uiPriority w:val="39"/>
    <w:unhideWhenUsed/>
    <w:rsid w:val="000C6225"/>
    <w:pPr>
      <w:spacing w:after="100"/>
      <w:ind w:left="1540"/>
    </w:pPr>
    <w:rPr>
      <w:rFonts w:eastAsiaTheme="minorEastAsia"/>
    </w:rPr>
  </w:style>
  <w:style w:type="paragraph" w:styleId="TOC9">
    <w:name w:val="toc 9"/>
    <w:basedOn w:val="Normal"/>
    <w:next w:val="Normal"/>
    <w:autoRedefine/>
    <w:uiPriority w:val="39"/>
    <w:unhideWhenUsed/>
    <w:rsid w:val="000C6225"/>
    <w:pPr>
      <w:spacing w:after="100"/>
      <w:ind w:left="1760"/>
    </w:pPr>
    <w:rPr>
      <w:rFonts w:eastAsiaTheme="minorEastAsia"/>
    </w:rPr>
  </w:style>
  <w:style w:type="character" w:styleId="UnresolvedMention">
    <w:name w:val="Unresolved Mention"/>
    <w:basedOn w:val="DefaultParagraphFont"/>
    <w:uiPriority w:val="99"/>
    <w:semiHidden/>
    <w:unhideWhenUsed/>
    <w:rsid w:val="000C6225"/>
    <w:rPr>
      <w:color w:val="605E5C"/>
      <w:shd w:val="clear" w:color="auto" w:fill="E1DFDD"/>
    </w:rPr>
  </w:style>
  <w:style w:type="paragraph" w:styleId="BalloonText">
    <w:name w:val="Balloon Text"/>
    <w:basedOn w:val="Normal"/>
    <w:link w:val="BalloonTextChar"/>
    <w:uiPriority w:val="99"/>
    <w:semiHidden/>
    <w:unhideWhenUsed/>
    <w:rsid w:val="00D83F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F51"/>
    <w:rPr>
      <w:rFonts w:ascii="Segoe UI" w:hAnsi="Segoe UI" w:cs="Segoe UI"/>
      <w:sz w:val="18"/>
      <w:szCs w:val="18"/>
    </w:rPr>
  </w:style>
  <w:style w:type="paragraph" w:styleId="Bibliography">
    <w:name w:val="Bibliography"/>
    <w:basedOn w:val="Normal"/>
    <w:next w:val="Normal"/>
    <w:uiPriority w:val="37"/>
    <w:semiHidden/>
    <w:unhideWhenUsed/>
    <w:rsid w:val="00CF19B7"/>
  </w:style>
  <w:style w:type="paragraph" w:styleId="BlockText">
    <w:name w:val="Block Text"/>
    <w:basedOn w:val="Normal"/>
    <w:uiPriority w:val="99"/>
    <w:semiHidden/>
    <w:unhideWhenUsed/>
    <w:rsid w:val="00CF19B7"/>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
    <w:name w:val="Body Text"/>
    <w:basedOn w:val="Normal"/>
    <w:link w:val="BodyTextChar"/>
    <w:uiPriority w:val="99"/>
    <w:semiHidden/>
    <w:unhideWhenUsed/>
    <w:rsid w:val="00CF19B7"/>
    <w:pPr>
      <w:spacing w:after="120"/>
    </w:pPr>
  </w:style>
  <w:style w:type="character" w:customStyle="1" w:styleId="BodyTextChar">
    <w:name w:val="Body Text Char"/>
    <w:basedOn w:val="DefaultParagraphFont"/>
    <w:link w:val="BodyText"/>
    <w:uiPriority w:val="99"/>
    <w:semiHidden/>
    <w:rsid w:val="00CF19B7"/>
  </w:style>
  <w:style w:type="paragraph" w:styleId="BodyText2">
    <w:name w:val="Body Text 2"/>
    <w:basedOn w:val="Normal"/>
    <w:link w:val="BodyText2Char"/>
    <w:uiPriority w:val="99"/>
    <w:semiHidden/>
    <w:unhideWhenUsed/>
    <w:rsid w:val="00CF19B7"/>
    <w:pPr>
      <w:spacing w:after="120" w:line="480" w:lineRule="auto"/>
    </w:pPr>
  </w:style>
  <w:style w:type="character" w:customStyle="1" w:styleId="BodyText2Char">
    <w:name w:val="Body Text 2 Char"/>
    <w:basedOn w:val="DefaultParagraphFont"/>
    <w:link w:val="BodyText2"/>
    <w:uiPriority w:val="99"/>
    <w:semiHidden/>
    <w:rsid w:val="00CF19B7"/>
  </w:style>
  <w:style w:type="paragraph" w:styleId="BodyText3">
    <w:name w:val="Body Text 3"/>
    <w:basedOn w:val="Normal"/>
    <w:link w:val="BodyText3Char"/>
    <w:uiPriority w:val="99"/>
    <w:semiHidden/>
    <w:unhideWhenUsed/>
    <w:rsid w:val="00CF19B7"/>
    <w:pPr>
      <w:spacing w:after="120"/>
    </w:pPr>
    <w:rPr>
      <w:sz w:val="16"/>
      <w:szCs w:val="16"/>
    </w:rPr>
  </w:style>
  <w:style w:type="character" w:customStyle="1" w:styleId="BodyText3Char">
    <w:name w:val="Body Text 3 Char"/>
    <w:basedOn w:val="DefaultParagraphFont"/>
    <w:link w:val="BodyText3"/>
    <w:uiPriority w:val="99"/>
    <w:semiHidden/>
    <w:rsid w:val="00CF19B7"/>
    <w:rPr>
      <w:sz w:val="16"/>
      <w:szCs w:val="16"/>
    </w:rPr>
  </w:style>
  <w:style w:type="paragraph" w:styleId="BodyTextFirstIndent">
    <w:name w:val="Body Text First Indent"/>
    <w:basedOn w:val="BodyText"/>
    <w:link w:val="BodyTextFirstIndentChar"/>
    <w:uiPriority w:val="99"/>
    <w:semiHidden/>
    <w:unhideWhenUsed/>
    <w:rsid w:val="00CF19B7"/>
    <w:pPr>
      <w:spacing w:after="160"/>
      <w:ind w:firstLine="360"/>
    </w:pPr>
  </w:style>
  <w:style w:type="character" w:customStyle="1" w:styleId="BodyTextFirstIndentChar">
    <w:name w:val="Body Text First Indent Char"/>
    <w:basedOn w:val="BodyTextChar"/>
    <w:link w:val="BodyTextFirstIndent"/>
    <w:uiPriority w:val="99"/>
    <w:semiHidden/>
    <w:rsid w:val="00CF19B7"/>
  </w:style>
  <w:style w:type="paragraph" w:styleId="BodyTextIndent">
    <w:name w:val="Body Text Indent"/>
    <w:basedOn w:val="Normal"/>
    <w:link w:val="BodyTextIndentChar"/>
    <w:uiPriority w:val="99"/>
    <w:semiHidden/>
    <w:unhideWhenUsed/>
    <w:rsid w:val="00CF19B7"/>
    <w:pPr>
      <w:spacing w:after="120"/>
      <w:ind w:left="360"/>
    </w:pPr>
  </w:style>
  <w:style w:type="character" w:customStyle="1" w:styleId="BodyTextIndentChar">
    <w:name w:val="Body Text Indent Char"/>
    <w:basedOn w:val="DefaultParagraphFont"/>
    <w:link w:val="BodyTextIndent"/>
    <w:uiPriority w:val="99"/>
    <w:semiHidden/>
    <w:rsid w:val="00CF19B7"/>
  </w:style>
  <w:style w:type="paragraph" w:styleId="BodyTextFirstIndent2">
    <w:name w:val="Body Text First Indent 2"/>
    <w:basedOn w:val="BodyTextIndent"/>
    <w:link w:val="BodyTextFirstIndent2Char"/>
    <w:uiPriority w:val="99"/>
    <w:semiHidden/>
    <w:unhideWhenUsed/>
    <w:rsid w:val="00CF19B7"/>
    <w:pPr>
      <w:spacing w:after="160"/>
      <w:ind w:firstLine="360"/>
    </w:pPr>
  </w:style>
  <w:style w:type="character" w:customStyle="1" w:styleId="BodyTextFirstIndent2Char">
    <w:name w:val="Body Text First Indent 2 Char"/>
    <w:basedOn w:val="BodyTextIndentChar"/>
    <w:link w:val="BodyTextFirstIndent2"/>
    <w:uiPriority w:val="99"/>
    <w:semiHidden/>
    <w:rsid w:val="00CF19B7"/>
  </w:style>
  <w:style w:type="paragraph" w:styleId="BodyTextIndent2">
    <w:name w:val="Body Text Indent 2"/>
    <w:basedOn w:val="Normal"/>
    <w:link w:val="BodyTextIndent2Char"/>
    <w:uiPriority w:val="99"/>
    <w:semiHidden/>
    <w:unhideWhenUsed/>
    <w:rsid w:val="00CF19B7"/>
    <w:pPr>
      <w:spacing w:after="120" w:line="480" w:lineRule="auto"/>
      <w:ind w:left="360"/>
    </w:pPr>
  </w:style>
  <w:style w:type="character" w:customStyle="1" w:styleId="BodyTextIndent2Char">
    <w:name w:val="Body Text Indent 2 Char"/>
    <w:basedOn w:val="DefaultParagraphFont"/>
    <w:link w:val="BodyTextIndent2"/>
    <w:uiPriority w:val="99"/>
    <w:semiHidden/>
    <w:rsid w:val="00CF19B7"/>
  </w:style>
  <w:style w:type="paragraph" w:styleId="BodyTextIndent3">
    <w:name w:val="Body Text Indent 3"/>
    <w:basedOn w:val="Normal"/>
    <w:link w:val="BodyTextIndent3Char"/>
    <w:uiPriority w:val="99"/>
    <w:semiHidden/>
    <w:unhideWhenUsed/>
    <w:rsid w:val="00CF19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F19B7"/>
    <w:rPr>
      <w:sz w:val="16"/>
      <w:szCs w:val="16"/>
    </w:rPr>
  </w:style>
  <w:style w:type="paragraph" w:styleId="Caption">
    <w:name w:val="caption"/>
    <w:basedOn w:val="Normal"/>
    <w:next w:val="Normal"/>
    <w:uiPriority w:val="35"/>
    <w:semiHidden/>
    <w:unhideWhenUsed/>
    <w:qFormat/>
    <w:rsid w:val="00CF19B7"/>
    <w:pPr>
      <w:spacing w:after="200"/>
    </w:pPr>
    <w:rPr>
      <w:i/>
      <w:iCs/>
      <w:color w:val="44546A" w:themeColor="text2"/>
      <w:sz w:val="18"/>
      <w:szCs w:val="18"/>
    </w:rPr>
  </w:style>
  <w:style w:type="paragraph" w:styleId="Closing">
    <w:name w:val="Closing"/>
    <w:basedOn w:val="Normal"/>
    <w:link w:val="ClosingChar"/>
    <w:uiPriority w:val="99"/>
    <w:semiHidden/>
    <w:unhideWhenUsed/>
    <w:rsid w:val="00CF19B7"/>
    <w:pPr>
      <w:ind w:left="4320"/>
    </w:pPr>
  </w:style>
  <w:style w:type="character" w:customStyle="1" w:styleId="ClosingChar">
    <w:name w:val="Closing Char"/>
    <w:basedOn w:val="DefaultParagraphFont"/>
    <w:link w:val="Closing"/>
    <w:uiPriority w:val="99"/>
    <w:semiHidden/>
    <w:rsid w:val="00CF19B7"/>
  </w:style>
  <w:style w:type="paragraph" w:styleId="CommentText">
    <w:name w:val="annotation text"/>
    <w:basedOn w:val="Normal"/>
    <w:link w:val="CommentTextChar"/>
    <w:uiPriority w:val="99"/>
    <w:unhideWhenUsed/>
    <w:rsid w:val="00CF19B7"/>
    <w:rPr>
      <w:szCs w:val="20"/>
    </w:rPr>
  </w:style>
  <w:style w:type="character" w:customStyle="1" w:styleId="CommentTextChar">
    <w:name w:val="Comment Text Char"/>
    <w:basedOn w:val="DefaultParagraphFont"/>
    <w:link w:val="CommentText"/>
    <w:uiPriority w:val="99"/>
    <w:rsid w:val="00CF19B7"/>
    <w:rPr>
      <w:sz w:val="20"/>
      <w:szCs w:val="20"/>
    </w:rPr>
  </w:style>
  <w:style w:type="paragraph" w:styleId="CommentSubject">
    <w:name w:val="annotation subject"/>
    <w:basedOn w:val="CommentText"/>
    <w:next w:val="CommentText"/>
    <w:link w:val="CommentSubjectChar"/>
    <w:uiPriority w:val="99"/>
    <w:semiHidden/>
    <w:unhideWhenUsed/>
    <w:rsid w:val="00CF19B7"/>
    <w:rPr>
      <w:b/>
      <w:bCs/>
    </w:rPr>
  </w:style>
  <w:style w:type="character" w:customStyle="1" w:styleId="CommentSubjectChar">
    <w:name w:val="Comment Subject Char"/>
    <w:basedOn w:val="CommentTextChar"/>
    <w:link w:val="CommentSubject"/>
    <w:uiPriority w:val="99"/>
    <w:semiHidden/>
    <w:rsid w:val="00CF19B7"/>
    <w:rPr>
      <w:b/>
      <w:bCs/>
      <w:sz w:val="20"/>
      <w:szCs w:val="20"/>
    </w:rPr>
  </w:style>
  <w:style w:type="paragraph" w:styleId="Date">
    <w:name w:val="Date"/>
    <w:basedOn w:val="Normal"/>
    <w:next w:val="Normal"/>
    <w:link w:val="DateChar"/>
    <w:uiPriority w:val="99"/>
    <w:semiHidden/>
    <w:unhideWhenUsed/>
    <w:rsid w:val="00CF19B7"/>
  </w:style>
  <w:style w:type="character" w:customStyle="1" w:styleId="DateChar">
    <w:name w:val="Date Char"/>
    <w:basedOn w:val="DefaultParagraphFont"/>
    <w:link w:val="Date"/>
    <w:uiPriority w:val="99"/>
    <w:semiHidden/>
    <w:rsid w:val="00CF19B7"/>
  </w:style>
  <w:style w:type="paragraph" w:styleId="DocumentMap">
    <w:name w:val="Document Map"/>
    <w:basedOn w:val="Normal"/>
    <w:link w:val="DocumentMapChar"/>
    <w:uiPriority w:val="99"/>
    <w:semiHidden/>
    <w:unhideWhenUsed/>
    <w:rsid w:val="00CF19B7"/>
    <w:rPr>
      <w:rFonts w:ascii="Segoe UI" w:hAnsi="Segoe UI" w:cs="Segoe UI"/>
      <w:sz w:val="16"/>
      <w:szCs w:val="16"/>
    </w:rPr>
  </w:style>
  <w:style w:type="character" w:customStyle="1" w:styleId="DocumentMapChar">
    <w:name w:val="Document Map Char"/>
    <w:basedOn w:val="DefaultParagraphFont"/>
    <w:link w:val="DocumentMap"/>
    <w:uiPriority w:val="99"/>
    <w:semiHidden/>
    <w:rsid w:val="00CF19B7"/>
    <w:rPr>
      <w:rFonts w:ascii="Segoe UI" w:hAnsi="Segoe UI" w:cs="Segoe UI"/>
      <w:sz w:val="16"/>
      <w:szCs w:val="16"/>
    </w:rPr>
  </w:style>
  <w:style w:type="paragraph" w:styleId="E-mailSignature">
    <w:name w:val="E-mail Signature"/>
    <w:basedOn w:val="Normal"/>
    <w:link w:val="E-mailSignatureChar"/>
    <w:uiPriority w:val="99"/>
    <w:semiHidden/>
    <w:unhideWhenUsed/>
    <w:rsid w:val="00CF19B7"/>
  </w:style>
  <w:style w:type="character" w:customStyle="1" w:styleId="E-mailSignatureChar">
    <w:name w:val="E-mail Signature Char"/>
    <w:basedOn w:val="DefaultParagraphFont"/>
    <w:link w:val="E-mailSignature"/>
    <w:uiPriority w:val="99"/>
    <w:semiHidden/>
    <w:rsid w:val="00CF19B7"/>
  </w:style>
  <w:style w:type="paragraph" w:styleId="EndnoteText">
    <w:name w:val="endnote text"/>
    <w:basedOn w:val="Normal"/>
    <w:link w:val="EndnoteTextChar"/>
    <w:uiPriority w:val="99"/>
    <w:semiHidden/>
    <w:unhideWhenUsed/>
    <w:rsid w:val="00CF19B7"/>
    <w:rPr>
      <w:szCs w:val="20"/>
    </w:rPr>
  </w:style>
  <w:style w:type="character" w:customStyle="1" w:styleId="EndnoteTextChar">
    <w:name w:val="Endnote Text Char"/>
    <w:basedOn w:val="DefaultParagraphFont"/>
    <w:link w:val="EndnoteText"/>
    <w:uiPriority w:val="99"/>
    <w:semiHidden/>
    <w:rsid w:val="00CF19B7"/>
    <w:rPr>
      <w:sz w:val="20"/>
      <w:szCs w:val="20"/>
    </w:rPr>
  </w:style>
  <w:style w:type="paragraph" w:styleId="EnvelopeAddress">
    <w:name w:val="envelope address"/>
    <w:basedOn w:val="Normal"/>
    <w:uiPriority w:val="99"/>
    <w:semiHidden/>
    <w:unhideWhenUsed/>
    <w:rsid w:val="00CF19B7"/>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CF19B7"/>
    <w:rPr>
      <w:rFonts w:asciiTheme="majorHAnsi" w:eastAsiaTheme="majorEastAsia" w:hAnsiTheme="majorHAnsi" w:cstheme="majorBidi"/>
      <w:szCs w:val="20"/>
    </w:rPr>
  </w:style>
  <w:style w:type="character" w:customStyle="1" w:styleId="Heading4Char">
    <w:name w:val="Heading 4 Char"/>
    <w:basedOn w:val="DefaultParagraphFont"/>
    <w:link w:val="Heading4"/>
    <w:uiPriority w:val="9"/>
    <w:semiHidden/>
    <w:rsid w:val="00CF19B7"/>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CF19B7"/>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CF19B7"/>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CF19B7"/>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CF19B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19B7"/>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CF19B7"/>
    <w:rPr>
      <w:i/>
      <w:iCs/>
    </w:rPr>
  </w:style>
  <w:style w:type="character" w:customStyle="1" w:styleId="HTMLAddressChar">
    <w:name w:val="HTML Address Char"/>
    <w:basedOn w:val="DefaultParagraphFont"/>
    <w:link w:val="HTMLAddress"/>
    <w:uiPriority w:val="99"/>
    <w:semiHidden/>
    <w:rsid w:val="00CF19B7"/>
    <w:rPr>
      <w:i/>
      <w:iCs/>
    </w:rPr>
  </w:style>
  <w:style w:type="paragraph" w:styleId="HTMLPreformatted">
    <w:name w:val="HTML Preformatted"/>
    <w:basedOn w:val="Normal"/>
    <w:link w:val="HTMLPreformattedChar"/>
    <w:uiPriority w:val="99"/>
    <w:semiHidden/>
    <w:unhideWhenUsed/>
    <w:rsid w:val="00CF19B7"/>
    <w:rPr>
      <w:rFonts w:ascii="Consolas" w:hAnsi="Consolas"/>
      <w:szCs w:val="20"/>
    </w:rPr>
  </w:style>
  <w:style w:type="character" w:customStyle="1" w:styleId="HTMLPreformattedChar">
    <w:name w:val="HTML Preformatted Char"/>
    <w:basedOn w:val="DefaultParagraphFont"/>
    <w:link w:val="HTMLPreformatted"/>
    <w:uiPriority w:val="99"/>
    <w:semiHidden/>
    <w:rsid w:val="00CF19B7"/>
    <w:rPr>
      <w:rFonts w:ascii="Consolas" w:hAnsi="Consolas"/>
      <w:sz w:val="20"/>
      <w:szCs w:val="20"/>
    </w:rPr>
  </w:style>
  <w:style w:type="paragraph" w:styleId="Index1">
    <w:name w:val="index 1"/>
    <w:basedOn w:val="Normal"/>
    <w:next w:val="Normal"/>
    <w:autoRedefine/>
    <w:uiPriority w:val="99"/>
    <w:semiHidden/>
    <w:unhideWhenUsed/>
    <w:rsid w:val="00CF19B7"/>
    <w:pPr>
      <w:ind w:left="220" w:hanging="220"/>
    </w:pPr>
  </w:style>
  <w:style w:type="paragraph" w:styleId="Index2">
    <w:name w:val="index 2"/>
    <w:basedOn w:val="Normal"/>
    <w:next w:val="Normal"/>
    <w:autoRedefine/>
    <w:uiPriority w:val="99"/>
    <w:semiHidden/>
    <w:unhideWhenUsed/>
    <w:rsid w:val="00CF19B7"/>
    <w:pPr>
      <w:ind w:left="440" w:hanging="220"/>
    </w:pPr>
  </w:style>
  <w:style w:type="paragraph" w:styleId="Index3">
    <w:name w:val="index 3"/>
    <w:basedOn w:val="Normal"/>
    <w:next w:val="Normal"/>
    <w:autoRedefine/>
    <w:uiPriority w:val="99"/>
    <w:semiHidden/>
    <w:unhideWhenUsed/>
    <w:rsid w:val="00CF19B7"/>
    <w:pPr>
      <w:ind w:left="660" w:hanging="220"/>
    </w:pPr>
  </w:style>
  <w:style w:type="paragraph" w:styleId="Index4">
    <w:name w:val="index 4"/>
    <w:basedOn w:val="Normal"/>
    <w:next w:val="Normal"/>
    <w:autoRedefine/>
    <w:uiPriority w:val="99"/>
    <w:semiHidden/>
    <w:unhideWhenUsed/>
    <w:rsid w:val="00CF19B7"/>
    <w:pPr>
      <w:ind w:left="880" w:hanging="220"/>
    </w:pPr>
  </w:style>
  <w:style w:type="paragraph" w:styleId="Index5">
    <w:name w:val="index 5"/>
    <w:basedOn w:val="Normal"/>
    <w:next w:val="Normal"/>
    <w:autoRedefine/>
    <w:uiPriority w:val="99"/>
    <w:semiHidden/>
    <w:unhideWhenUsed/>
    <w:rsid w:val="00CF19B7"/>
    <w:pPr>
      <w:ind w:left="1100" w:hanging="220"/>
    </w:pPr>
  </w:style>
  <w:style w:type="paragraph" w:styleId="Index6">
    <w:name w:val="index 6"/>
    <w:basedOn w:val="Normal"/>
    <w:next w:val="Normal"/>
    <w:autoRedefine/>
    <w:uiPriority w:val="99"/>
    <w:semiHidden/>
    <w:unhideWhenUsed/>
    <w:rsid w:val="00CF19B7"/>
    <w:pPr>
      <w:ind w:left="1320" w:hanging="220"/>
    </w:pPr>
  </w:style>
  <w:style w:type="paragraph" w:styleId="Index7">
    <w:name w:val="index 7"/>
    <w:basedOn w:val="Normal"/>
    <w:next w:val="Normal"/>
    <w:autoRedefine/>
    <w:uiPriority w:val="99"/>
    <w:semiHidden/>
    <w:unhideWhenUsed/>
    <w:rsid w:val="00CF19B7"/>
    <w:pPr>
      <w:ind w:left="1540" w:hanging="220"/>
    </w:pPr>
  </w:style>
  <w:style w:type="paragraph" w:styleId="Index8">
    <w:name w:val="index 8"/>
    <w:basedOn w:val="Normal"/>
    <w:next w:val="Normal"/>
    <w:autoRedefine/>
    <w:uiPriority w:val="99"/>
    <w:semiHidden/>
    <w:unhideWhenUsed/>
    <w:rsid w:val="00CF19B7"/>
    <w:pPr>
      <w:ind w:left="1760" w:hanging="220"/>
    </w:pPr>
  </w:style>
  <w:style w:type="paragraph" w:styleId="Index9">
    <w:name w:val="index 9"/>
    <w:basedOn w:val="Normal"/>
    <w:next w:val="Normal"/>
    <w:autoRedefine/>
    <w:uiPriority w:val="99"/>
    <w:semiHidden/>
    <w:unhideWhenUsed/>
    <w:rsid w:val="00CF19B7"/>
    <w:pPr>
      <w:ind w:left="1980" w:hanging="220"/>
    </w:pPr>
  </w:style>
  <w:style w:type="paragraph" w:styleId="IndexHeading">
    <w:name w:val="index heading"/>
    <w:basedOn w:val="Normal"/>
    <w:next w:val="Index1"/>
    <w:uiPriority w:val="99"/>
    <w:semiHidden/>
    <w:unhideWhenUsed/>
    <w:rsid w:val="00CF19B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CF19B7"/>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CF19B7"/>
    <w:rPr>
      <w:i/>
      <w:iCs/>
      <w:color w:val="4472C4" w:themeColor="accent1"/>
    </w:rPr>
  </w:style>
  <w:style w:type="paragraph" w:styleId="List">
    <w:name w:val="List"/>
    <w:basedOn w:val="Normal"/>
    <w:uiPriority w:val="99"/>
    <w:semiHidden/>
    <w:unhideWhenUsed/>
    <w:rsid w:val="00CF19B7"/>
    <w:pPr>
      <w:ind w:left="360" w:hanging="360"/>
      <w:contextualSpacing/>
    </w:pPr>
  </w:style>
  <w:style w:type="paragraph" w:styleId="List2">
    <w:name w:val="List 2"/>
    <w:basedOn w:val="Normal"/>
    <w:uiPriority w:val="99"/>
    <w:semiHidden/>
    <w:unhideWhenUsed/>
    <w:rsid w:val="00CF19B7"/>
    <w:pPr>
      <w:ind w:left="720" w:hanging="360"/>
      <w:contextualSpacing/>
    </w:pPr>
  </w:style>
  <w:style w:type="paragraph" w:styleId="List3">
    <w:name w:val="List 3"/>
    <w:basedOn w:val="Normal"/>
    <w:uiPriority w:val="99"/>
    <w:semiHidden/>
    <w:unhideWhenUsed/>
    <w:rsid w:val="00CF19B7"/>
    <w:pPr>
      <w:ind w:left="1080" w:hanging="360"/>
      <w:contextualSpacing/>
    </w:pPr>
  </w:style>
  <w:style w:type="paragraph" w:styleId="List4">
    <w:name w:val="List 4"/>
    <w:basedOn w:val="Normal"/>
    <w:uiPriority w:val="99"/>
    <w:semiHidden/>
    <w:unhideWhenUsed/>
    <w:rsid w:val="00CF19B7"/>
    <w:pPr>
      <w:ind w:left="1440" w:hanging="360"/>
      <w:contextualSpacing/>
    </w:pPr>
  </w:style>
  <w:style w:type="paragraph" w:styleId="List5">
    <w:name w:val="List 5"/>
    <w:basedOn w:val="Normal"/>
    <w:uiPriority w:val="99"/>
    <w:semiHidden/>
    <w:unhideWhenUsed/>
    <w:rsid w:val="00CF19B7"/>
    <w:pPr>
      <w:ind w:left="1800" w:hanging="360"/>
      <w:contextualSpacing/>
    </w:pPr>
  </w:style>
  <w:style w:type="paragraph" w:styleId="ListBullet">
    <w:name w:val="List Bullet"/>
    <w:basedOn w:val="Normal"/>
    <w:uiPriority w:val="99"/>
    <w:semiHidden/>
    <w:unhideWhenUsed/>
    <w:rsid w:val="00CF19B7"/>
    <w:pPr>
      <w:numPr>
        <w:numId w:val="1"/>
      </w:numPr>
      <w:contextualSpacing/>
    </w:pPr>
  </w:style>
  <w:style w:type="paragraph" w:styleId="ListBullet2">
    <w:name w:val="List Bullet 2"/>
    <w:basedOn w:val="Normal"/>
    <w:uiPriority w:val="99"/>
    <w:semiHidden/>
    <w:unhideWhenUsed/>
    <w:rsid w:val="00CF19B7"/>
    <w:pPr>
      <w:numPr>
        <w:numId w:val="2"/>
      </w:numPr>
      <w:contextualSpacing/>
    </w:pPr>
  </w:style>
  <w:style w:type="paragraph" w:styleId="ListBullet3">
    <w:name w:val="List Bullet 3"/>
    <w:basedOn w:val="Normal"/>
    <w:uiPriority w:val="99"/>
    <w:semiHidden/>
    <w:unhideWhenUsed/>
    <w:rsid w:val="00CF19B7"/>
    <w:pPr>
      <w:numPr>
        <w:numId w:val="3"/>
      </w:numPr>
      <w:contextualSpacing/>
    </w:pPr>
  </w:style>
  <w:style w:type="paragraph" w:styleId="ListBullet4">
    <w:name w:val="List Bullet 4"/>
    <w:basedOn w:val="Normal"/>
    <w:uiPriority w:val="99"/>
    <w:semiHidden/>
    <w:unhideWhenUsed/>
    <w:rsid w:val="00CF19B7"/>
    <w:pPr>
      <w:numPr>
        <w:numId w:val="4"/>
      </w:numPr>
      <w:contextualSpacing/>
    </w:pPr>
  </w:style>
  <w:style w:type="paragraph" w:styleId="ListBullet5">
    <w:name w:val="List Bullet 5"/>
    <w:basedOn w:val="Normal"/>
    <w:uiPriority w:val="99"/>
    <w:semiHidden/>
    <w:unhideWhenUsed/>
    <w:rsid w:val="00CF19B7"/>
    <w:pPr>
      <w:numPr>
        <w:numId w:val="5"/>
      </w:numPr>
      <w:contextualSpacing/>
    </w:pPr>
  </w:style>
  <w:style w:type="paragraph" w:styleId="ListContinue">
    <w:name w:val="List Continue"/>
    <w:basedOn w:val="Normal"/>
    <w:uiPriority w:val="99"/>
    <w:semiHidden/>
    <w:unhideWhenUsed/>
    <w:rsid w:val="00CF19B7"/>
    <w:pPr>
      <w:spacing w:after="120"/>
      <w:ind w:left="360"/>
      <w:contextualSpacing/>
    </w:pPr>
  </w:style>
  <w:style w:type="paragraph" w:styleId="ListContinue2">
    <w:name w:val="List Continue 2"/>
    <w:basedOn w:val="Normal"/>
    <w:uiPriority w:val="99"/>
    <w:semiHidden/>
    <w:unhideWhenUsed/>
    <w:rsid w:val="00CF19B7"/>
    <w:pPr>
      <w:spacing w:after="120"/>
      <w:ind w:left="720"/>
      <w:contextualSpacing/>
    </w:pPr>
  </w:style>
  <w:style w:type="paragraph" w:styleId="ListContinue3">
    <w:name w:val="List Continue 3"/>
    <w:basedOn w:val="Normal"/>
    <w:uiPriority w:val="99"/>
    <w:semiHidden/>
    <w:unhideWhenUsed/>
    <w:rsid w:val="00CF19B7"/>
    <w:pPr>
      <w:spacing w:after="120"/>
      <w:ind w:left="1080"/>
      <w:contextualSpacing/>
    </w:pPr>
  </w:style>
  <w:style w:type="paragraph" w:styleId="ListContinue4">
    <w:name w:val="List Continue 4"/>
    <w:basedOn w:val="Normal"/>
    <w:uiPriority w:val="99"/>
    <w:semiHidden/>
    <w:unhideWhenUsed/>
    <w:rsid w:val="00CF19B7"/>
    <w:pPr>
      <w:spacing w:after="120"/>
      <w:ind w:left="1440"/>
      <w:contextualSpacing/>
    </w:pPr>
  </w:style>
  <w:style w:type="paragraph" w:styleId="ListContinue5">
    <w:name w:val="List Continue 5"/>
    <w:basedOn w:val="Normal"/>
    <w:uiPriority w:val="99"/>
    <w:semiHidden/>
    <w:unhideWhenUsed/>
    <w:rsid w:val="00CF19B7"/>
    <w:pPr>
      <w:spacing w:after="120"/>
      <w:ind w:left="1800"/>
      <w:contextualSpacing/>
    </w:pPr>
  </w:style>
  <w:style w:type="paragraph" w:styleId="ListNumber">
    <w:name w:val="List Number"/>
    <w:basedOn w:val="Normal"/>
    <w:uiPriority w:val="99"/>
    <w:semiHidden/>
    <w:unhideWhenUsed/>
    <w:rsid w:val="00CF19B7"/>
    <w:pPr>
      <w:numPr>
        <w:numId w:val="6"/>
      </w:numPr>
      <w:contextualSpacing/>
    </w:pPr>
  </w:style>
  <w:style w:type="paragraph" w:styleId="ListNumber2">
    <w:name w:val="List Number 2"/>
    <w:basedOn w:val="Normal"/>
    <w:uiPriority w:val="99"/>
    <w:semiHidden/>
    <w:unhideWhenUsed/>
    <w:rsid w:val="00CF19B7"/>
    <w:pPr>
      <w:numPr>
        <w:numId w:val="7"/>
      </w:numPr>
      <w:contextualSpacing/>
    </w:pPr>
  </w:style>
  <w:style w:type="paragraph" w:styleId="ListNumber3">
    <w:name w:val="List Number 3"/>
    <w:basedOn w:val="Normal"/>
    <w:uiPriority w:val="99"/>
    <w:semiHidden/>
    <w:unhideWhenUsed/>
    <w:rsid w:val="00CF19B7"/>
    <w:pPr>
      <w:numPr>
        <w:numId w:val="8"/>
      </w:numPr>
      <w:contextualSpacing/>
    </w:pPr>
  </w:style>
  <w:style w:type="paragraph" w:styleId="ListNumber4">
    <w:name w:val="List Number 4"/>
    <w:basedOn w:val="Normal"/>
    <w:uiPriority w:val="99"/>
    <w:semiHidden/>
    <w:unhideWhenUsed/>
    <w:rsid w:val="00CF19B7"/>
    <w:pPr>
      <w:numPr>
        <w:numId w:val="9"/>
      </w:numPr>
      <w:contextualSpacing/>
    </w:pPr>
  </w:style>
  <w:style w:type="paragraph" w:styleId="ListNumber5">
    <w:name w:val="List Number 5"/>
    <w:basedOn w:val="Normal"/>
    <w:uiPriority w:val="99"/>
    <w:semiHidden/>
    <w:unhideWhenUsed/>
    <w:rsid w:val="00CF19B7"/>
    <w:pPr>
      <w:numPr>
        <w:numId w:val="10"/>
      </w:numPr>
      <w:contextualSpacing/>
    </w:pPr>
  </w:style>
  <w:style w:type="paragraph" w:styleId="MacroText">
    <w:name w:val="macro"/>
    <w:link w:val="MacroTextChar"/>
    <w:uiPriority w:val="99"/>
    <w:semiHidden/>
    <w:unhideWhenUsed/>
    <w:rsid w:val="00CF19B7"/>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CF19B7"/>
    <w:rPr>
      <w:rFonts w:ascii="Consolas" w:hAnsi="Consolas"/>
      <w:sz w:val="20"/>
      <w:szCs w:val="20"/>
    </w:rPr>
  </w:style>
  <w:style w:type="paragraph" w:styleId="MessageHeader">
    <w:name w:val="Message Header"/>
    <w:basedOn w:val="Normal"/>
    <w:link w:val="MessageHeaderChar"/>
    <w:uiPriority w:val="99"/>
    <w:semiHidden/>
    <w:unhideWhenUsed/>
    <w:rsid w:val="00CF19B7"/>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CF19B7"/>
    <w:rPr>
      <w:rFonts w:asciiTheme="majorHAnsi" w:eastAsiaTheme="majorEastAsia" w:hAnsiTheme="majorHAnsi" w:cstheme="majorBidi"/>
      <w:sz w:val="24"/>
      <w:szCs w:val="24"/>
      <w:shd w:val="pct20" w:color="auto" w:fill="auto"/>
    </w:rPr>
  </w:style>
  <w:style w:type="paragraph" w:styleId="NoSpacing">
    <w:name w:val="No Spacing"/>
    <w:uiPriority w:val="1"/>
    <w:qFormat/>
    <w:rsid w:val="00CF19B7"/>
    <w:pPr>
      <w:spacing w:after="0" w:line="240" w:lineRule="auto"/>
    </w:pPr>
  </w:style>
  <w:style w:type="paragraph" w:styleId="NormalWeb">
    <w:name w:val="Normal (Web)"/>
    <w:basedOn w:val="Normal"/>
    <w:uiPriority w:val="99"/>
    <w:semiHidden/>
    <w:unhideWhenUsed/>
    <w:rsid w:val="00CF19B7"/>
    <w:rPr>
      <w:rFonts w:cs="Times New Roman"/>
      <w:sz w:val="24"/>
      <w:szCs w:val="24"/>
    </w:rPr>
  </w:style>
  <w:style w:type="paragraph" w:styleId="NormalIndent">
    <w:name w:val="Normal Indent"/>
    <w:basedOn w:val="Normal"/>
    <w:uiPriority w:val="99"/>
    <w:semiHidden/>
    <w:unhideWhenUsed/>
    <w:rsid w:val="00CF19B7"/>
    <w:pPr>
      <w:ind w:left="720"/>
    </w:pPr>
  </w:style>
  <w:style w:type="paragraph" w:styleId="NoteHeading">
    <w:name w:val="Note Heading"/>
    <w:basedOn w:val="Normal"/>
    <w:next w:val="Normal"/>
    <w:link w:val="NoteHeadingChar"/>
    <w:uiPriority w:val="99"/>
    <w:semiHidden/>
    <w:unhideWhenUsed/>
    <w:rsid w:val="00CF19B7"/>
  </w:style>
  <w:style w:type="character" w:customStyle="1" w:styleId="NoteHeadingChar">
    <w:name w:val="Note Heading Char"/>
    <w:basedOn w:val="DefaultParagraphFont"/>
    <w:link w:val="NoteHeading"/>
    <w:uiPriority w:val="99"/>
    <w:semiHidden/>
    <w:rsid w:val="00CF19B7"/>
  </w:style>
  <w:style w:type="paragraph" w:styleId="PlainText">
    <w:name w:val="Plain Text"/>
    <w:basedOn w:val="Normal"/>
    <w:link w:val="PlainTextChar"/>
    <w:uiPriority w:val="99"/>
    <w:semiHidden/>
    <w:unhideWhenUsed/>
    <w:rsid w:val="00CF19B7"/>
    <w:rPr>
      <w:rFonts w:ascii="Consolas" w:hAnsi="Consolas"/>
      <w:sz w:val="21"/>
      <w:szCs w:val="21"/>
    </w:rPr>
  </w:style>
  <w:style w:type="character" w:customStyle="1" w:styleId="PlainTextChar">
    <w:name w:val="Plain Text Char"/>
    <w:basedOn w:val="DefaultParagraphFont"/>
    <w:link w:val="PlainText"/>
    <w:uiPriority w:val="99"/>
    <w:semiHidden/>
    <w:rsid w:val="00CF19B7"/>
    <w:rPr>
      <w:rFonts w:ascii="Consolas" w:hAnsi="Consolas"/>
      <w:sz w:val="21"/>
      <w:szCs w:val="21"/>
    </w:rPr>
  </w:style>
  <w:style w:type="paragraph" w:styleId="Quote">
    <w:name w:val="Quote"/>
    <w:basedOn w:val="Normal"/>
    <w:next w:val="Normal"/>
    <w:link w:val="QuoteChar"/>
    <w:uiPriority w:val="29"/>
    <w:qFormat/>
    <w:rsid w:val="00CF19B7"/>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CF19B7"/>
    <w:rPr>
      <w:i/>
      <w:iCs/>
      <w:color w:val="404040" w:themeColor="text1" w:themeTint="BF"/>
    </w:rPr>
  </w:style>
  <w:style w:type="paragraph" w:styleId="Salutation">
    <w:name w:val="Salutation"/>
    <w:basedOn w:val="Normal"/>
    <w:next w:val="Normal"/>
    <w:link w:val="SalutationChar"/>
    <w:uiPriority w:val="99"/>
    <w:semiHidden/>
    <w:unhideWhenUsed/>
    <w:rsid w:val="00CF19B7"/>
  </w:style>
  <w:style w:type="character" w:customStyle="1" w:styleId="SalutationChar">
    <w:name w:val="Salutation Char"/>
    <w:basedOn w:val="DefaultParagraphFont"/>
    <w:link w:val="Salutation"/>
    <w:uiPriority w:val="99"/>
    <w:semiHidden/>
    <w:rsid w:val="00CF19B7"/>
  </w:style>
  <w:style w:type="paragraph" w:styleId="Signature">
    <w:name w:val="Signature"/>
    <w:basedOn w:val="Normal"/>
    <w:link w:val="SignatureChar"/>
    <w:uiPriority w:val="99"/>
    <w:semiHidden/>
    <w:unhideWhenUsed/>
    <w:rsid w:val="00CF19B7"/>
    <w:pPr>
      <w:ind w:left="4320"/>
    </w:pPr>
  </w:style>
  <w:style w:type="character" w:customStyle="1" w:styleId="SignatureChar">
    <w:name w:val="Signature Char"/>
    <w:basedOn w:val="DefaultParagraphFont"/>
    <w:link w:val="Signature"/>
    <w:uiPriority w:val="99"/>
    <w:semiHidden/>
    <w:rsid w:val="00CF19B7"/>
  </w:style>
  <w:style w:type="paragraph" w:styleId="Subtitle">
    <w:name w:val="Subtitle"/>
    <w:basedOn w:val="Normal"/>
    <w:next w:val="Normal"/>
    <w:link w:val="SubtitleChar"/>
    <w:uiPriority w:val="11"/>
    <w:qFormat/>
    <w:rsid w:val="00CF19B7"/>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CF19B7"/>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CF19B7"/>
    <w:pPr>
      <w:ind w:left="220" w:hanging="220"/>
    </w:pPr>
  </w:style>
  <w:style w:type="paragraph" w:styleId="TableofFigures">
    <w:name w:val="table of figures"/>
    <w:basedOn w:val="Normal"/>
    <w:next w:val="Normal"/>
    <w:uiPriority w:val="99"/>
    <w:semiHidden/>
    <w:unhideWhenUsed/>
    <w:rsid w:val="00CF19B7"/>
  </w:style>
  <w:style w:type="paragraph" w:styleId="TOAHeading">
    <w:name w:val="toa heading"/>
    <w:basedOn w:val="Normal"/>
    <w:next w:val="Normal"/>
    <w:uiPriority w:val="99"/>
    <w:semiHidden/>
    <w:unhideWhenUsed/>
    <w:rsid w:val="00CF19B7"/>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CF19B7"/>
    <w:pPr>
      <w:spacing w:before="240" w:after="0" w:line="259" w:lineRule="auto"/>
      <w:jc w:val="left"/>
      <w:outlineLvl w:val="9"/>
    </w:pPr>
    <w:rPr>
      <w:rFonts w:asciiTheme="majorHAnsi" w:hAnsiTheme="majorHAnsi"/>
      <w:b w:val="0"/>
      <w:caps w:val="0"/>
      <w:color w:val="2F5496" w:themeColor="accent1" w:themeShade="BF"/>
      <w:sz w:val="32"/>
    </w:rPr>
  </w:style>
  <w:style w:type="character" w:styleId="CommentReference">
    <w:name w:val="annotation reference"/>
    <w:basedOn w:val="DefaultParagraphFont"/>
    <w:uiPriority w:val="99"/>
    <w:semiHidden/>
    <w:unhideWhenUsed/>
    <w:rsid w:val="006701E1"/>
    <w:rPr>
      <w:sz w:val="16"/>
      <w:szCs w:val="16"/>
    </w:rPr>
  </w:style>
  <w:style w:type="paragraph" w:styleId="Revision">
    <w:name w:val="Revision"/>
    <w:hidden/>
    <w:uiPriority w:val="99"/>
    <w:semiHidden/>
    <w:rsid w:val="000573ED"/>
    <w:pPr>
      <w:spacing w:after="0" w:line="240" w:lineRule="auto"/>
    </w:pPr>
  </w:style>
  <w:style w:type="character" w:styleId="FollowedHyperlink">
    <w:name w:val="FollowedHyperlink"/>
    <w:basedOn w:val="DefaultParagraphFont"/>
    <w:uiPriority w:val="99"/>
    <w:semiHidden/>
    <w:unhideWhenUsed/>
    <w:rsid w:val="00754433"/>
    <w:rPr>
      <w:color w:val="954F72" w:themeColor="followedHyperlink"/>
      <w:u w:val="single"/>
    </w:rPr>
  </w:style>
  <w:style w:type="character" w:customStyle="1" w:styleId="normaltextrun">
    <w:name w:val="normaltextrun"/>
    <w:basedOn w:val="DefaultParagraphFont"/>
    <w:rsid w:val="0079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2732E8D7F5444DB979D91C723003A0" ma:contentTypeVersion="6" ma:contentTypeDescription="Create a new document." ma:contentTypeScope="" ma:versionID="28989e936eb9442117be2e39d61ae7d2">
  <xsd:schema xmlns:xsd="http://www.w3.org/2001/XMLSchema" xmlns:xs="http://www.w3.org/2001/XMLSchema" xmlns:p="http://schemas.microsoft.com/office/2006/metadata/properties" xmlns:ns2="907d7db7-2f73-49ac-b27e-27ad46d408ff" targetNamespace="http://schemas.microsoft.com/office/2006/metadata/properties" ma:root="true" ma:fieldsID="25f6a798b259e055c0912911fca3b2e1" ns2:_="">
    <xsd:import namespace="907d7db7-2f73-49ac-b27e-27ad46d408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7d7db7-2f73-49ac-b27e-27ad46d408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635B24-059D-4A04-AFF1-FC24D6ACB9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7d7db7-2f73-49ac-b27e-27ad46d408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B2EBF6-EE0F-4847-BCB6-22E232077E3C}">
  <ds:schemaRefs>
    <ds:schemaRef ds:uri="http://schemas.openxmlformats.org/officeDocument/2006/bibliography"/>
  </ds:schemaRefs>
</ds:datastoreItem>
</file>

<file path=customXml/itemProps3.xml><?xml version="1.0" encoding="utf-8"?>
<ds:datastoreItem xmlns:ds="http://schemas.openxmlformats.org/officeDocument/2006/customXml" ds:itemID="{B0A6E71A-0ED9-487D-B00B-154E1938A1FD}">
  <ds:schemaRefs>
    <ds:schemaRef ds:uri="http://schemas.microsoft.com/sharepoint/v3/contenttype/forms"/>
  </ds:schemaRefs>
</ds:datastoreItem>
</file>

<file path=customXml/itemProps4.xml><?xml version="1.0" encoding="utf-8"?>
<ds:datastoreItem xmlns:ds="http://schemas.openxmlformats.org/officeDocument/2006/customXml" ds:itemID="{E9A03840-3A1F-4D26-B3D0-32828C007791}">
  <ds:schemaRefs>
    <ds:schemaRef ds:uri="http://schemas.microsoft.com/office/infopath/2007/PartnerControls"/>
    <ds:schemaRef ds:uri="http://purl.org/dc/elements/1.1/"/>
    <ds:schemaRef ds:uri="http://schemas.microsoft.com/office/2006/documentManagement/types"/>
    <ds:schemaRef ds:uri="http://purl.org/dc/terms/"/>
    <ds:schemaRef ds:uri="907d7db7-2f73-49ac-b27e-27ad46d408ff"/>
    <ds:schemaRef ds:uri="http://schemas.openxmlformats.org/package/2006/metadata/core-properties"/>
    <ds:schemaRef ds:uri="http://www.w3.org/XML/1998/namespace"/>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34</Pages>
  <Words>12667</Words>
  <Characters>68338</Characters>
  <Application>Microsoft Office Word</Application>
  <DocSecurity>0</DocSecurity>
  <Lines>569</Lines>
  <Paragraphs>161</Paragraphs>
  <ScaleCrop>false</ScaleCrop>
  <HeadingPairs>
    <vt:vector size="4" baseType="variant">
      <vt:variant>
        <vt:lpstr>Title</vt:lpstr>
      </vt:variant>
      <vt:variant>
        <vt:i4>1</vt:i4>
      </vt:variant>
      <vt:variant>
        <vt:lpstr>Headings</vt:lpstr>
      </vt:variant>
      <vt:variant>
        <vt:i4>44</vt:i4>
      </vt:variant>
    </vt:vector>
  </HeadingPairs>
  <TitlesOfParts>
    <vt:vector size="45" baseType="lpstr">
      <vt:lpstr/>
      <vt:lpstr>Model Constitution</vt:lpstr>
      <vt:lpstr>    INTRODUCTION to the Model Constitution for Congregations</vt:lpstr>
      <vt:lpstr>        Codification Explanation</vt:lpstr>
      <vt:lpstr>    *PREAMBLE</vt:lpstr>
      <vt:lpstr>    Chapter 1.</vt:lpstr>
      <vt:lpstr>    NAME AND INCORPORATION</vt:lpstr>
      <vt:lpstr>    Chapter 2.</vt:lpstr>
      <vt:lpstr>    CONFESSION OF FAITH</vt:lpstr>
      <vt:lpstr>    Chapter 3.</vt:lpstr>
      <vt:lpstr>    NATURE OF THE CHURCH</vt:lpstr>
      <vt:lpstr>    Chapter 4.</vt:lpstr>
      <vt:lpstr>    STATEMENT OF PURPOSE</vt:lpstr>
      <vt:lpstr>    Chapter 5.</vt:lpstr>
      <vt:lpstr>    POWERS OF THE CONGREGATION</vt:lpstr>
      <vt:lpstr>    Chapter 6.</vt:lpstr>
      <vt:lpstr>    CHURCH AFFILIATION</vt:lpstr>
      <vt:lpstr>    Chapter 7.</vt:lpstr>
      <vt:lpstr>    PROPERTY OWNERSHIP</vt:lpstr>
      <vt:lpstr>    Chapter 8.</vt:lpstr>
      <vt:lpstr>    MEMBERSHIP</vt:lpstr>
      <vt:lpstr>    Chapter 9.</vt:lpstr>
      <vt:lpstr>    ROSTERED MINISTER</vt:lpstr>
      <vt:lpstr>    Chapter 10.</vt:lpstr>
      <vt:lpstr>    CONGREGATION MEETING</vt:lpstr>
      <vt:lpstr>    Chapter 11.</vt:lpstr>
      <vt:lpstr>    OFFICERS</vt:lpstr>
      <vt:lpstr>    Chapter 12.</vt:lpstr>
      <vt:lpstr>    CONGREGATION COUNCIL</vt:lpstr>
      <vt:lpstr>    Chapter 13.</vt:lpstr>
      <vt:lpstr>    CONGREGATION COMMITTEES</vt:lpstr>
      <vt:lpstr>    Chapter 14.</vt:lpstr>
      <vt:lpstr>    ORGANIZATIONS WITHIN THIS CONGREGATION</vt:lpstr>
      <vt:lpstr>    Chapter 15.</vt:lpstr>
      <vt:lpstr>    DISCIPLINE OF MEMBERS AND ADJUDICATION</vt:lpstr>
      <vt:lpstr>    Chapter 16.</vt:lpstr>
      <vt:lpstr>    AMENDMENTS</vt:lpstr>
      <vt:lpstr>    Chapter 17.</vt:lpstr>
      <vt:lpstr>    BYLAWS</vt:lpstr>
      <vt:lpstr>    Chapter 18.</vt:lpstr>
      <vt:lpstr>    CONTINUING RESOLUTIONS</vt:lpstr>
      <vt:lpstr>    Chapter 19.</vt:lpstr>
      <vt:lpstr>    INDEMNIFICATION</vt:lpstr>
      <vt:lpstr>    Chapter 20.</vt:lpstr>
      <vt:lpstr>    PARISH AUTHORIZATION</vt:lpstr>
    </vt:vector>
  </TitlesOfParts>
  <Company/>
  <LinksUpToDate>false</LinksUpToDate>
  <CharactersWithSpaces>80844</CharactersWithSpaces>
  <SharedDoc>false</SharedDoc>
  <HLinks>
    <vt:vector size="1086" baseType="variant">
      <vt:variant>
        <vt:i4>1245236</vt:i4>
      </vt:variant>
      <vt:variant>
        <vt:i4>1071</vt:i4>
      </vt:variant>
      <vt:variant>
        <vt:i4>0</vt:i4>
      </vt:variant>
      <vt:variant>
        <vt:i4>5</vt:i4>
      </vt:variant>
      <vt:variant>
        <vt:lpwstr/>
      </vt:variant>
      <vt:variant>
        <vt:lpwstr>_Toc90298578</vt:lpwstr>
      </vt:variant>
      <vt:variant>
        <vt:i4>1900596</vt:i4>
      </vt:variant>
      <vt:variant>
        <vt:i4>1065</vt:i4>
      </vt:variant>
      <vt:variant>
        <vt:i4>0</vt:i4>
      </vt:variant>
      <vt:variant>
        <vt:i4>5</vt:i4>
      </vt:variant>
      <vt:variant>
        <vt:lpwstr/>
      </vt:variant>
      <vt:variant>
        <vt:lpwstr>_Toc90298576</vt:lpwstr>
      </vt:variant>
      <vt:variant>
        <vt:i4>2031668</vt:i4>
      </vt:variant>
      <vt:variant>
        <vt:i4>1059</vt:i4>
      </vt:variant>
      <vt:variant>
        <vt:i4>0</vt:i4>
      </vt:variant>
      <vt:variant>
        <vt:i4>5</vt:i4>
      </vt:variant>
      <vt:variant>
        <vt:lpwstr/>
      </vt:variant>
      <vt:variant>
        <vt:lpwstr>_Toc90298574</vt:lpwstr>
      </vt:variant>
      <vt:variant>
        <vt:i4>1638452</vt:i4>
      </vt:variant>
      <vt:variant>
        <vt:i4>1053</vt:i4>
      </vt:variant>
      <vt:variant>
        <vt:i4>0</vt:i4>
      </vt:variant>
      <vt:variant>
        <vt:i4>5</vt:i4>
      </vt:variant>
      <vt:variant>
        <vt:lpwstr/>
      </vt:variant>
      <vt:variant>
        <vt:lpwstr>_Toc90298572</vt:lpwstr>
      </vt:variant>
      <vt:variant>
        <vt:i4>1769524</vt:i4>
      </vt:variant>
      <vt:variant>
        <vt:i4>1047</vt:i4>
      </vt:variant>
      <vt:variant>
        <vt:i4>0</vt:i4>
      </vt:variant>
      <vt:variant>
        <vt:i4>5</vt:i4>
      </vt:variant>
      <vt:variant>
        <vt:lpwstr/>
      </vt:variant>
      <vt:variant>
        <vt:lpwstr>_Toc90298570</vt:lpwstr>
      </vt:variant>
      <vt:variant>
        <vt:i4>1245237</vt:i4>
      </vt:variant>
      <vt:variant>
        <vt:i4>1041</vt:i4>
      </vt:variant>
      <vt:variant>
        <vt:i4>0</vt:i4>
      </vt:variant>
      <vt:variant>
        <vt:i4>5</vt:i4>
      </vt:variant>
      <vt:variant>
        <vt:lpwstr/>
      </vt:variant>
      <vt:variant>
        <vt:lpwstr>_Toc90298568</vt:lpwstr>
      </vt:variant>
      <vt:variant>
        <vt:i4>1900597</vt:i4>
      </vt:variant>
      <vt:variant>
        <vt:i4>1035</vt:i4>
      </vt:variant>
      <vt:variant>
        <vt:i4>0</vt:i4>
      </vt:variant>
      <vt:variant>
        <vt:i4>5</vt:i4>
      </vt:variant>
      <vt:variant>
        <vt:lpwstr/>
      </vt:variant>
      <vt:variant>
        <vt:lpwstr>_Toc90298566</vt:lpwstr>
      </vt:variant>
      <vt:variant>
        <vt:i4>2031669</vt:i4>
      </vt:variant>
      <vt:variant>
        <vt:i4>1029</vt:i4>
      </vt:variant>
      <vt:variant>
        <vt:i4>0</vt:i4>
      </vt:variant>
      <vt:variant>
        <vt:i4>5</vt:i4>
      </vt:variant>
      <vt:variant>
        <vt:lpwstr/>
      </vt:variant>
      <vt:variant>
        <vt:lpwstr>_Toc90298564</vt:lpwstr>
      </vt:variant>
      <vt:variant>
        <vt:i4>1638453</vt:i4>
      </vt:variant>
      <vt:variant>
        <vt:i4>1023</vt:i4>
      </vt:variant>
      <vt:variant>
        <vt:i4>0</vt:i4>
      </vt:variant>
      <vt:variant>
        <vt:i4>5</vt:i4>
      </vt:variant>
      <vt:variant>
        <vt:lpwstr/>
      </vt:variant>
      <vt:variant>
        <vt:lpwstr>_Toc90298562</vt:lpwstr>
      </vt:variant>
      <vt:variant>
        <vt:i4>1769525</vt:i4>
      </vt:variant>
      <vt:variant>
        <vt:i4>1017</vt:i4>
      </vt:variant>
      <vt:variant>
        <vt:i4>0</vt:i4>
      </vt:variant>
      <vt:variant>
        <vt:i4>5</vt:i4>
      </vt:variant>
      <vt:variant>
        <vt:lpwstr/>
      </vt:variant>
      <vt:variant>
        <vt:lpwstr>_Toc90298560</vt:lpwstr>
      </vt:variant>
      <vt:variant>
        <vt:i4>1245238</vt:i4>
      </vt:variant>
      <vt:variant>
        <vt:i4>1011</vt:i4>
      </vt:variant>
      <vt:variant>
        <vt:i4>0</vt:i4>
      </vt:variant>
      <vt:variant>
        <vt:i4>5</vt:i4>
      </vt:variant>
      <vt:variant>
        <vt:lpwstr/>
      </vt:variant>
      <vt:variant>
        <vt:lpwstr>_Toc90298558</vt:lpwstr>
      </vt:variant>
      <vt:variant>
        <vt:i4>1900598</vt:i4>
      </vt:variant>
      <vt:variant>
        <vt:i4>1005</vt:i4>
      </vt:variant>
      <vt:variant>
        <vt:i4>0</vt:i4>
      </vt:variant>
      <vt:variant>
        <vt:i4>5</vt:i4>
      </vt:variant>
      <vt:variant>
        <vt:lpwstr/>
      </vt:variant>
      <vt:variant>
        <vt:lpwstr>_Toc90298556</vt:lpwstr>
      </vt:variant>
      <vt:variant>
        <vt:i4>2031670</vt:i4>
      </vt:variant>
      <vt:variant>
        <vt:i4>999</vt:i4>
      </vt:variant>
      <vt:variant>
        <vt:i4>0</vt:i4>
      </vt:variant>
      <vt:variant>
        <vt:i4>5</vt:i4>
      </vt:variant>
      <vt:variant>
        <vt:lpwstr/>
      </vt:variant>
      <vt:variant>
        <vt:lpwstr>_Toc90298554</vt:lpwstr>
      </vt:variant>
      <vt:variant>
        <vt:i4>1638454</vt:i4>
      </vt:variant>
      <vt:variant>
        <vt:i4>993</vt:i4>
      </vt:variant>
      <vt:variant>
        <vt:i4>0</vt:i4>
      </vt:variant>
      <vt:variant>
        <vt:i4>5</vt:i4>
      </vt:variant>
      <vt:variant>
        <vt:lpwstr/>
      </vt:variant>
      <vt:variant>
        <vt:lpwstr>_Toc90298552</vt:lpwstr>
      </vt:variant>
      <vt:variant>
        <vt:i4>1769526</vt:i4>
      </vt:variant>
      <vt:variant>
        <vt:i4>987</vt:i4>
      </vt:variant>
      <vt:variant>
        <vt:i4>0</vt:i4>
      </vt:variant>
      <vt:variant>
        <vt:i4>5</vt:i4>
      </vt:variant>
      <vt:variant>
        <vt:lpwstr/>
      </vt:variant>
      <vt:variant>
        <vt:lpwstr>_Toc90298550</vt:lpwstr>
      </vt:variant>
      <vt:variant>
        <vt:i4>1245239</vt:i4>
      </vt:variant>
      <vt:variant>
        <vt:i4>981</vt:i4>
      </vt:variant>
      <vt:variant>
        <vt:i4>0</vt:i4>
      </vt:variant>
      <vt:variant>
        <vt:i4>5</vt:i4>
      </vt:variant>
      <vt:variant>
        <vt:lpwstr/>
      </vt:variant>
      <vt:variant>
        <vt:lpwstr>_Toc90298548</vt:lpwstr>
      </vt:variant>
      <vt:variant>
        <vt:i4>1900599</vt:i4>
      </vt:variant>
      <vt:variant>
        <vt:i4>975</vt:i4>
      </vt:variant>
      <vt:variant>
        <vt:i4>0</vt:i4>
      </vt:variant>
      <vt:variant>
        <vt:i4>5</vt:i4>
      </vt:variant>
      <vt:variant>
        <vt:lpwstr/>
      </vt:variant>
      <vt:variant>
        <vt:lpwstr>_Toc90298546</vt:lpwstr>
      </vt:variant>
      <vt:variant>
        <vt:i4>2031671</vt:i4>
      </vt:variant>
      <vt:variant>
        <vt:i4>969</vt:i4>
      </vt:variant>
      <vt:variant>
        <vt:i4>0</vt:i4>
      </vt:variant>
      <vt:variant>
        <vt:i4>5</vt:i4>
      </vt:variant>
      <vt:variant>
        <vt:lpwstr/>
      </vt:variant>
      <vt:variant>
        <vt:lpwstr>_Toc90298544</vt:lpwstr>
      </vt:variant>
      <vt:variant>
        <vt:i4>1638455</vt:i4>
      </vt:variant>
      <vt:variant>
        <vt:i4>963</vt:i4>
      </vt:variant>
      <vt:variant>
        <vt:i4>0</vt:i4>
      </vt:variant>
      <vt:variant>
        <vt:i4>5</vt:i4>
      </vt:variant>
      <vt:variant>
        <vt:lpwstr/>
      </vt:variant>
      <vt:variant>
        <vt:lpwstr>_Toc90298542</vt:lpwstr>
      </vt:variant>
      <vt:variant>
        <vt:i4>1769527</vt:i4>
      </vt:variant>
      <vt:variant>
        <vt:i4>957</vt:i4>
      </vt:variant>
      <vt:variant>
        <vt:i4>0</vt:i4>
      </vt:variant>
      <vt:variant>
        <vt:i4>5</vt:i4>
      </vt:variant>
      <vt:variant>
        <vt:lpwstr/>
      </vt:variant>
      <vt:variant>
        <vt:lpwstr>_Toc90298540</vt:lpwstr>
      </vt:variant>
      <vt:variant>
        <vt:i4>1179696</vt:i4>
      </vt:variant>
      <vt:variant>
        <vt:i4>951</vt:i4>
      </vt:variant>
      <vt:variant>
        <vt:i4>0</vt:i4>
      </vt:variant>
      <vt:variant>
        <vt:i4>5</vt:i4>
      </vt:variant>
      <vt:variant>
        <vt:lpwstr/>
      </vt:variant>
      <vt:variant>
        <vt:lpwstr>_Toc90298539</vt:lpwstr>
      </vt:variant>
      <vt:variant>
        <vt:i4>1245232</vt:i4>
      </vt:variant>
      <vt:variant>
        <vt:i4>945</vt:i4>
      </vt:variant>
      <vt:variant>
        <vt:i4>0</vt:i4>
      </vt:variant>
      <vt:variant>
        <vt:i4>5</vt:i4>
      </vt:variant>
      <vt:variant>
        <vt:lpwstr/>
      </vt:variant>
      <vt:variant>
        <vt:lpwstr>_Toc90298538</vt:lpwstr>
      </vt:variant>
      <vt:variant>
        <vt:i4>1835056</vt:i4>
      </vt:variant>
      <vt:variant>
        <vt:i4>939</vt:i4>
      </vt:variant>
      <vt:variant>
        <vt:i4>0</vt:i4>
      </vt:variant>
      <vt:variant>
        <vt:i4>5</vt:i4>
      </vt:variant>
      <vt:variant>
        <vt:lpwstr/>
      </vt:variant>
      <vt:variant>
        <vt:lpwstr>_Toc90298537</vt:lpwstr>
      </vt:variant>
      <vt:variant>
        <vt:i4>1769520</vt:i4>
      </vt:variant>
      <vt:variant>
        <vt:i4>933</vt:i4>
      </vt:variant>
      <vt:variant>
        <vt:i4>0</vt:i4>
      </vt:variant>
      <vt:variant>
        <vt:i4>5</vt:i4>
      </vt:variant>
      <vt:variant>
        <vt:lpwstr/>
      </vt:variant>
      <vt:variant>
        <vt:lpwstr>_Toc90298530</vt:lpwstr>
      </vt:variant>
      <vt:variant>
        <vt:i4>1245233</vt:i4>
      </vt:variant>
      <vt:variant>
        <vt:i4>927</vt:i4>
      </vt:variant>
      <vt:variant>
        <vt:i4>0</vt:i4>
      </vt:variant>
      <vt:variant>
        <vt:i4>5</vt:i4>
      </vt:variant>
      <vt:variant>
        <vt:lpwstr/>
      </vt:variant>
      <vt:variant>
        <vt:lpwstr>_Toc90298528</vt:lpwstr>
      </vt:variant>
      <vt:variant>
        <vt:i4>1900593</vt:i4>
      </vt:variant>
      <vt:variant>
        <vt:i4>921</vt:i4>
      </vt:variant>
      <vt:variant>
        <vt:i4>0</vt:i4>
      </vt:variant>
      <vt:variant>
        <vt:i4>5</vt:i4>
      </vt:variant>
      <vt:variant>
        <vt:lpwstr/>
      </vt:variant>
      <vt:variant>
        <vt:lpwstr>_Toc90298526</vt:lpwstr>
      </vt:variant>
      <vt:variant>
        <vt:i4>2031665</vt:i4>
      </vt:variant>
      <vt:variant>
        <vt:i4>915</vt:i4>
      </vt:variant>
      <vt:variant>
        <vt:i4>0</vt:i4>
      </vt:variant>
      <vt:variant>
        <vt:i4>5</vt:i4>
      </vt:variant>
      <vt:variant>
        <vt:lpwstr/>
      </vt:variant>
      <vt:variant>
        <vt:lpwstr>_Toc90298524</vt:lpwstr>
      </vt:variant>
      <vt:variant>
        <vt:i4>1638449</vt:i4>
      </vt:variant>
      <vt:variant>
        <vt:i4>912</vt:i4>
      </vt:variant>
      <vt:variant>
        <vt:i4>0</vt:i4>
      </vt:variant>
      <vt:variant>
        <vt:i4>5</vt:i4>
      </vt:variant>
      <vt:variant>
        <vt:lpwstr/>
      </vt:variant>
      <vt:variant>
        <vt:lpwstr>_Toc90298522</vt:lpwstr>
      </vt:variant>
      <vt:variant>
        <vt:i4>1703985</vt:i4>
      </vt:variant>
      <vt:variant>
        <vt:i4>906</vt:i4>
      </vt:variant>
      <vt:variant>
        <vt:i4>0</vt:i4>
      </vt:variant>
      <vt:variant>
        <vt:i4>5</vt:i4>
      </vt:variant>
      <vt:variant>
        <vt:lpwstr/>
      </vt:variant>
      <vt:variant>
        <vt:lpwstr>_Toc90298521</vt:lpwstr>
      </vt:variant>
      <vt:variant>
        <vt:i4>1769521</vt:i4>
      </vt:variant>
      <vt:variant>
        <vt:i4>900</vt:i4>
      </vt:variant>
      <vt:variant>
        <vt:i4>0</vt:i4>
      </vt:variant>
      <vt:variant>
        <vt:i4>5</vt:i4>
      </vt:variant>
      <vt:variant>
        <vt:lpwstr/>
      </vt:variant>
      <vt:variant>
        <vt:lpwstr>_Toc90298520</vt:lpwstr>
      </vt:variant>
      <vt:variant>
        <vt:i4>1245234</vt:i4>
      </vt:variant>
      <vt:variant>
        <vt:i4>894</vt:i4>
      </vt:variant>
      <vt:variant>
        <vt:i4>0</vt:i4>
      </vt:variant>
      <vt:variant>
        <vt:i4>5</vt:i4>
      </vt:variant>
      <vt:variant>
        <vt:lpwstr/>
      </vt:variant>
      <vt:variant>
        <vt:lpwstr>_Toc90298518</vt:lpwstr>
      </vt:variant>
      <vt:variant>
        <vt:i4>1900594</vt:i4>
      </vt:variant>
      <vt:variant>
        <vt:i4>888</vt:i4>
      </vt:variant>
      <vt:variant>
        <vt:i4>0</vt:i4>
      </vt:variant>
      <vt:variant>
        <vt:i4>5</vt:i4>
      </vt:variant>
      <vt:variant>
        <vt:lpwstr/>
      </vt:variant>
      <vt:variant>
        <vt:lpwstr>_Toc90298516</vt:lpwstr>
      </vt:variant>
      <vt:variant>
        <vt:i4>1572914</vt:i4>
      </vt:variant>
      <vt:variant>
        <vt:i4>882</vt:i4>
      </vt:variant>
      <vt:variant>
        <vt:i4>0</vt:i4>
      </vt:variant>
      <vt:variant>
        <vt:i4>5</vt:i4>
      </vt:variant>
      <vt:variant>
        <vt:lpwstr/>
      </vt:variant>
      <vt:variant>
        <vt:lpwstr>_Toc90298513</vt:lpwstr>
      </vt:variant>
      <vt:variant>
        <vt:i4>1703986</vt:i4>
      </vt:variant>
      <vt:variant>
        <vt:i4>876</vt:i4>
      </vt:variant>
      <vt:variant>
        <vt:i4>0</vt:i4>
      </vt:variant>
      <vt:variant>
        <vt:i4>5</vt:i4>
      </vt:variant>
      <vt:variant>
        <vt:lpwstr/>
      </vt:variant>
      <vt:variant>
        <vt:lpwstr>_Toc90298511</vt:lpwstr>
      </vt:variant>
      <vt:variant>
        <vt:i4>1179699</vt:i4>
      </vt:variant>
      <vt:variant>
        <vt:i4>870</vt:i4>
      </vt:variant>
      <vt:variant>
        <vt:i4>0</vt:i4>
      </vt:variant>
      <vt:variant>
        <vt:i4>5</vt:i4>
      </vt:variant>
      <vt:variant>
        <vt:lpwstr/>
      </vt:variant>
      <vt:variant>
        <vt:lpwstr>_Toc90298509</vt:lpwstr>
      </vt:variant>
      <vt:variant>
        <vt:i4>1835059</vt:i4>
      </vt:variant>
      <vt:variant>
        <vt:i4>864</vt:i4>
      </vt:variant>
      <vt:variant>
        <vt:i4>0</vt:i4>
      </vt:variant>
      <vt:variant>
        <vt:i4>5</vt:i4>
      </vt:variant>
      <vt:variant>
        <vt:lpwstr/>
      </vt:variant>
      <vt:variant>
        <vt:lpwstr>_Toc90298507</vt:lpwstr>
      </vt:variant>
      <vt:variant>
        <vt:i4>1900595</vt:i4>
      </vt:variant>
      <vt:variant>
        <vt:i4>858</vt:i4>
      </vt:variant>
      <vt:variant>
        <vt:i4>0</vt:i4>
      </vt:variant>
      <vt:variant>
        <vt:i4>5</vt:i4>
      </vt:variant>
      <vt:variant>
        <vt:lpwstr/>
      </vt:variant>
      <vt:variant>
        <vt:lpwstr>_Toc90298506</vt:lpwstr>
      </vt:variant>
      <vt:variant>
        <vt:i4>1966131</vt:i4>
      </vt:variant>
      <vt:variant>
        <vt:i4>852</vt:i4>
      </vt:variant>
      <vt:variant>
        <vt:i4>0</vt:i4>
      </vt:variant>
      <vt:variant>
        <vt:i4>5</vt:i4>
      </vt:variant>
      <vt:variant>
        <vt:lpwstr/>
      </vt:variant>
      <vt:variant>
        <vt:lpwstr>_Toc90298505</vt:lpwstr>
      </vt:variant>
      <vt:variant>
        <vt:i4>2031667</vt:i4>
      </vt:variant>
      <vt:variant>
        <vt:i4>846</vt:i4>
      </vt:variant>
      <vt:variant>
        <vt:i4>0</vt:i4>
      </vt:variant>
      <vt:variant>
        <vt:i4>5</vt:i4>
      </vt:variant>
      <vt:variant>
        <vt:lpwstr/>
      </vt:variant>
      <vt:variant>
        <vt:lpwstr>_Toc90298504</vt:lpwstr>
      </vt:variant>
      <vt:variant>
        <vt:i4>1572915</vt:i4>
      </vt:variant>
      <vt:variant>
        <vt:i4>840</vt:i4>
      </vt:variant>
      <vt:variant>
        <vt:i4>0</vt:i4>
      </vt:variant>
      <vt:variant>
        <vt:i4>5</vt:i4>
      </vt:variant>
      <vt:variant>
        <vt:lpwstr/>
      </vt:variant>
      <vt:variant>
        <vt:lpwstr>_Toc90298503</vt:lpwstr>
      </vt:variant>
      <vt:variant>
        <vt:i4>1638451</vt:i4>
      </vt:variant>
      <vt:variant>
        <vt:i4>834</vt:i4>
      </vt:variant>
      <vt:variant>
        <vt:i4>0</vt:i4>
      </vt:variant>
      <vt:variant>
        <vt:i4>5</vt:i4>
      </vt:variant>
      <vt:variant>
        <vt:lpwstr/>
      </vt:variant>
      <vt:variant>
        <vt:lpwstr>_Toc90298502</vt:lpwstr>
      </vt:variant>
      <vt:variant>
        <vt:i4>1769523</vt:i4>
      </vt:variant>
      <vt:variant>
        <vt:i4>828</vt:i4>
      </vt:variant>
      <vt:variant>
        <vt:i4>0</vt:i4>
      </vt:variant>
      <vt:variant>
        <vt:i4>5</vt:i4>
      </vt:variant>
      <vt:variant>
        <vt:lpwstr/>
      </vt:variant>
      <vt:variant>
        <vt:lpwstr>_Toc90298500</vt:lpwstr>
      </vt:variant>
      <vt:variant>
        <vt:i4>1179706</vt:i4>
      </vt:variant>
      <vt:variant>
        <vt:i4>822</vt:i4>
      </vt:variant>
      <vt:variant>
        <vt:i4>0</vt:i4>
      </vt:variant>
      <vt:variant>
        <vt:i4>5</vt:i4>
      </vt:variant>
      <vt:variant>
        <vt:lpwstr/>
      </vt:variant>
      <vt:variant>
        <vt:lpwstr>_Toc90298498</vt:lpwstr>
      </vt:variant>
      <vt:variant>
        <vt:i4>1835066</vt:i4>
      </vt:variant>
      <vt:variant>
        <vt:i4>816</vt:i4>
      </vt:variant>
      <vt:variant>
        <vt:i4>0</vt:i4>
      </vt:variant>
      <vt:variant>
        <vt:i4>5</vt:i4>
      </vt:variant>
      <vt:variant>
        <vt:lpwstr/>
      </vt:variant>
      <vt:variant>
        <vt:lpwstr>_Toc90298496</vt:lpwstr>
      </vt:variant>
      <vt:variant>
        <vt:i4>1966138</vt:i4>
      </vt:variant>
      <vt:variant>
        <vt:i4>810</vt:i4>
      </vt:variant>
      <vt:variant>
        <vt:i4>0</vt:i4>
      </vt:variant>
      <vt:variant>
        <vt:i4>5</vt:i4>
      </vt:variant>
      <vt:variant>
        <vt:lpwstr/>
      </vt:variant>
      <vt:variant>
        <vt:lpwstr>_Toc90298494</vt:lpwstr>
      </vt:variant>
      <vt:variant>
        <vt:i4>1572922</vt:i4>
      </vt:variant>
      <vt:variant>
        <vt:i4>804</vt:i4>
      </vt:variant>
      <vt:variant>
        <vt:i4>0</vt:i4>
      </vt:variant>
      <vt:variant>
        <vt:i4>5</vt:i4>
      </vt:variant>
      <vt:variant>
        <vt:lpwstr/>
      </vt:variant>
      <vt:variant>
        <vt:lpwstr>_Toc90298492</vt:lpwstr>
      </vt:variant>
      <vt:variant>
        <vt:i4>1703994</vt:i4>
      </vt:variant>
      <vt:variant>
        <vt:i4>798</vt:i4>
      </vt:variant>
      <vt:variant>
        <vt:i4>0</vt:i4>
      </vt:variant>
      <vt:variant>
        <vt:i4>5</vt:i4>
      </vt:variant>
      <vt:variant>
        <vt:lpwstr/>
      </vt:variant>
      <vt:variant>
        <vt:lpwstr>_Toc90298490</vt:lpwstr>
      </vt:variant>
      <vt:variant>
        <vt:i4>1179707</vt:i4>
      </vt:variant>
      <vt:variant>
        <vt:i4>792</vt:i4>
      </vt:variant>
      <vt:variant>
        <vt:i4>0</vt:i4>
      </vt:variant>
      <vt:variant>
        <vt:i4>5</vt:i4>
      </vt:variant>
      <vt:variant>
        <vt:lpwstr/>
      </vt:variant>
      <vt:variant>
        <vt:lpwstr>_Toc90298488</vt:lpwstr>
      </vt:variant>
      <vt:variant>
        <vt:i4>1835067</vt:i4>
      </vt:variant>
      <vt:variant>
        <vt:i4>786</vt:i4>
      </vt:variant>
      <vt:variant>
        <vt:i4>0</vt:i4>
      </vt:variant>
      <vt:variant>
        <vt:i4>5</vt:i4>
      </vt:variant>
      <vt:variant>
        <vt:lpwstr/>
      </vt:variant>
      <vt:variant>
        <vt:lpwstr>_Toc90298486</vt:lpwstr>
      </vt:variant>
      <vt:variant>
        <vt:i4>2031675</vt:i4>
      </vt:variant>
      <vt:variant>
        <vt:i4>780</vt:i4>
      </vt:variant>
      <vt:variant>
        <vt:i4>0</vt:i4>
      </vt:variant>
      <vt:variant>
        <vt:i4>5</vt:i4>
      </vt:variant>
      <vt:variant>
        <vt:lpwstr/>
      </vt:variant>
      <vt:variant>
        <vt:lpwstr>_Toc90298485</vt:lpwstr>
      </vt:variant>
      <vt:variant>
        <vt:i4>1572923</vt:i4>
      </vt:variant>
      <vt:variant>
        <vt:i4>774</vt:i4>
      </vt:variant>
      <vt:variant>
        <vt:i4>0</vt:i4>
      </vt:variant>
      <vt:variant>
        <vt:i4>5</vt:i4>
      </vt:variant>
      <vt:variant>
        <vt:lpwstr/>
      </vt:variant>
      <vt:variant>
        <vt:lpwstr>_Toc90298482</vt:lpwstr>
      </vt:variant>
      <vt:variant>
        <vt:i4>1769531</vt:i4>
      </vt:variant>
      <vt:variant>
        <vt:i4>768</vt:i4>
      </vt:variant>
      <vt:variant>
        <vt:i4>0</vt:i4>
      </vt:variant>
      <vt:variant>
        <vt:i4>5</vt:i4>
      </vt:variant>
      <vt:variant>
        <vt:lpwstr/>
      </vt:variant>
      <vt:variant>
        <vt:lpwstr>_Toc90298481</vt:lpwstr>
      </vt:variant>
      <vt:variant>
        <vt:i4>1703995</vt:i4>
      </vt:variant>
      <vt:variant>
        <vt:i4>762</vt:i4>
      </vt:variant>
      <vt:variant>
        <vt:i4>0</vt:i4>
      </vt:variant>
      <vt:variant>
        <vt:i4>5</vt:i4>
      </vt:variant>
      <vt:variant>
        <vt:lpwstr/>
      </vt:variant>
      <vt:variant>
        <vt:lpwstr>_Toc90298480</vt:lpwstr>
      </vt:variant>
      <vt:variant>
        <vt:i4>1245236</vt:i4>
      </vt:variant>
      <vt:variant>
        <vt:i4>756</vt:i4>
      </vt:variant>
      <vt:variant>
        <vt:i4>0</vt:i4>
      </vt:variant>
      <vt:variant>
        <vt:i4>5</vt:i4>
      </vt:variant>
      <vt:variant>
        <vt:lpwstr/>
      </vt:variant>
      <vt:variant>
        <vt:lpwstr>_Toc90298479</vt:lpwstr>
      </vt:variant>
      <vt:variant>
        <vt:i4>1900596</vt:i4>
      </vt:variant>
      <vt:variant>
        <vt:i4>750</vt:i4>
      </vt:variant>
      <vt:variant>
        <vt:i4>0</vt:i4>
      </vt:variant>
      <vt:variant>
        <vt:i4>5</vt:i4>
      </vt:variant>
      <vt:variant>
        <vt:lpwstr/>
      </vt:variant>
      <vt:variant>
        <vt:lpwstr>_Toc90298477</vt:lpwstr>
      </vt:variant>
      <vt:variant>
        <vt:i4>2031668</vt:i4>
      </vt:variant>
      <vt:variant>
        <vt:i4>744</vt:i4>
      </vt:variant>
      <vt:variant>
        <vt:i4>0</vt:i4>
      </vt:variant>
      <vt:variant>
        <vt:i4>5</vt:i4>
      </vt:variant>
      <vt:variant>
        <vt:lpwstr/>
      </vt:variant>
      <vt:variant>
        <vt:lpwstr>_Toc90298475</vt:lpwstr>
      </vt:variant>
      <vt:variant>
        <vt:i4>1966132</vt:i4>
      </vt:variant>
      <vt:variant>
        <vt:i4>738</vt:i4>
      </vt:variant>
      <vt:variant>
        <vt:i4>0</vt:i4>
      </vt:variant>
      <vt:variant>
        <vt:i4>5</vt:i4>
      </vt:variant>
      <vt:variant>
        <vt:lpwstr/>
      </vt:variant>
      <vt:variant>
        <vt:lpwstr>_Toc90298474</vt:lpwstr>
      </vt:variant>
      <vt:variant>
        <vt:i4>1638452</vt:i4>
      </vt:variant>
      <vt:variant>
        <vt:i4>732</vt:i4>
      </vt:variant>
      <vt:variant>
        <vt:i4>0</vt:i4>
      </vt:variant>
      <vt:variant>
        <vt:i4>5</vt:i4>
      </vt:variant>
      <vt:variant>
        <vt:lpwstr/>
      </vt:variant>
      <vt:variant>
        <vt:lpwstr>_Toc90298473</vt:lpwstr>
      </vt:variant>
      <vt:variant>
        <vt:i4>1572916</vt:i4>
      </vt:variant>
      <vt:variant>
        <vt:i4>726</vt:i4>
      </vt:variant>
      <vt:variant>
        <vt:i4>0</vt:i4>
      </vt:variant>
      <vt:variant>
        <vt:i4>5</vt:i4>
      </vt:variant>
      <vt:variant>
        <vt:lpwstr/>
      </vt:variant>
      <vt:variant>
        <vt:lpwstr>_Toc90298472</vt:lpwstr>
      </vt:variant>
      <vt:variant>
        <vt:i4>1769524</vt:i4>
      </vt:variant>
      <vt:variant>
        <vt:i4>720</vt:i4>
      </vt:variant>
      <vt:variant>
        <vt:i4>0</vt:i4>
      </vt:variant>
      <vt:variant>
        <vt:i4>5</vt:i4>
      </vt:variant>
      <vt:variant>
        <vt:lpwstr/>
      </vt:variant>
      <vt:variant>
        <vt:lpwstr>_Toc90298471</vt:lpwstr>
      </vt:variant>
      <vt:variant>
        <vt:i4>1703988</vt:i4>
      </vt:variant>
      <vt:variant>
        <vt:i4>714</vt:i4>
      </vt:variant>
      <vt:variant>
        <vt:i4>0</vt:i4>
      </vt:variant>
      <vt:variant>
        <vt:i4>5</vt:i4>
      </vt:variant>
      <vt:variant>
        <vt:lpwstr/>
      </vt:variant>
      <vt:variant>
        <vt:lpwstr>_Toc90298470</vt:lpwstr>
      </vt:variant>
      <vt:variant>
        <vt:i4>1245237</vt:i4>
      </vt:variant>
      <vt:variant>
        <vt:i4>708</vt:i4>
      </vt:variant>
      <vt:variant>
        <vt:i4>0</vt:i4>
      </vt:variant>
      <vt:variant>
        <vt:i4>5</vt:i4>
      </vt:variant>
      <vt:variant>
        <vt:lpwstr/>
      </vt:variant>
      <vt:variant>
        <vt:lpwstr>_Toc90298469</vt:lpwstr>
      </vt:variant>
      <vt:variant>
        <vt:i4>1179701</vt:i4>
      </vt:variant>
      <vt:variant>
        <vt:i4>702</vt:i4>
      </vt:variant>
      <vt:variant>
        <vt:i4>0</vt:i4>
      </vt:variant>
      <vt:variant>
        <vt:i4>5</vt:i4>
      </vt:variant>
      <vt:variant>
        <vt:lpwstr/>
      </vt:variant>
      <vt:variant>
        <vt:lpwstr>_Toc90298468</vt:lpwstr>
      </vt:variant>
      <vt:variant>
        <vt:i4>1900597</vt:i4>
      </vt:variant>
      <vt:variant>
        <vt:i4>696</vt:i4>
      </vt:variant>
      <vt:variant>
        <vt:i4>0</vt:i4>
      </vt:variant>
      <vt:variant>
        <vt:i4>5</vt:i4>
      </vt:variant>
      <vt:variant>
        <vt:lpwstr/>
      </vt:variant>
      <vt:variant>
        <vt:lpwstr>_Toc90298467</vt:lpwstr>
      </vt:variant>
      <vt:variant>
        <vt:i4>1835061</vt:i4>
      </vt:variant>
      <vt:variant>
        <vt:i4>690</vt:i4>
      </vt:variant>
      <vt:variant>
        <vt:i4>0</vt:i4>
      </vt:variant>
      <vt:variant>
        <vt:i4>5</vt:i4>
      </vt:variant>
      <vt:variant>
        <vt:lpwstr/>
      </vt:variant>
      <vt:variant>
        <vt:lpwstr>_Toc90298466</vt:lpwstr>
      </vt:variant>
      <vt:variant>
        <vt:i4>1966133</vt:i4>
      </vt:variant>
      <vt:variant>
        <vt:i4>684</vt:i4>
      </vt:variant>
      <vt:variant>
        <vt:i4>0</vt:i4>
      </vt:variant>
      <vt:variant>
        <vt:i4>5</vt:i4>
      </vt:variant>
      <vt:variant>
        <vt:lpwstr/>
      </vt:variant>
      <vt:variant>
        <vt:lpwstr>_Toc90298464</vt:lpwstr>
      </vt:variant>
      <vt:variant>
        <vt:i4>1638453</vt:i4>
      </vt:variant>
      <vt:variant>
        <vt:i4>681</vt:i4>
      </vt:variant>
      <vt:variant>
        <vt:i4>0</vt:i4>
      </vt:variant>
      <vt:variant>
        <vt:i4>5</vt:i4>
      </vt:variant>
      <vt:variant>
        <vt:lpwstr/>
      </vt:variant>
      <vt:variant>
        <vt:lpwstr>_Toc90298463</vt:lpwstr>
      </vt:variant>
      <vt:variant>
        <vt:i4>1572917</vt:i4>
      </vt:variant>
      <vt:variant>
        <vt:i4>675</vt:i4>
      </vt:variant>
      <vt:variant>
        <vt:i4>0</vt:i4>
      </vt:variant>
      <vt:variant>
        <vt:i4>5</vt:i4>
      </vt:variant>
      <vt:variant>
        <vt:lpwstr/>
      </vt:variant>
      <vt:variant>
        <vt:lpwstr>_Toc90298462</vt:lpwstr>
      </vt:variant>
      <vt:variant>
        <vt:i4>1703989</vt:i4>
      </vt:variant>
      <vt:variant>
        <vt:i4>669</vt:i4>
      </vt:variant>
      <vt:variant>
        <vt:i4>0</vt:i4>
      </vt:variant>
      <vt:variant>
        <vt:i4>5</vt:i4>
      </vt:variant>
      <vt:variant>
        <vt:lpwstr/>
      </vt:variant>
      <vt:variant>
        <vt:lpwstr>_Toc90298460</vt:lpwstr>
      </vt:variant>
      <vt:variant>
        <vt:i4>1179702</vt:i4>
      </vt:variant>
      <vt:variant>
        <vt:i4>663</vt:i4>
      </vt:variant>
      <vt:variant>
        <vt:i4>0</vt:i4>
      </vt:variant>
      <vt:variant>
        <vt:i4>5</vt:i4>
      </vt:variant>
      <vt:variant>
        <vt:lpwstr/>
      </vt:variant>
      <vt:variant>
        <vt:lpwstr>_Toc90298458</vt:lpwstr>
      </vt:variant>
      <vt:variant>
        <vt:i4>1900598</vt:i4>
      </vt:variant>
      <vt:variant>
        <vt:i4>657</vt:i4>
      </vt:variant>
      <vt:variant>
        <vt:i4>0</vt:i4>
      </vt:variant>
      <vt:variant>
        <vt:i4>5</vt:i4>
      </vt:variant>
      <vt:variant>
        <vt:lpwstr/>
      </vt:variant>
      <vt:variant>
        <vt:lpwstr>_Toc90298457</vt:lpwstr>
      </vt:variant>
      <vt:variant>
        <vt:i4>1835062</vt:i4>
      </vt:variant>
      <vt:variant>
        <vt:i4>651</vt:i4>
      </vt:variant>
      <vt:variant>
        <vt:i4>0</vt:i4>
      </vt:variant>
      <vt:variant>
        <vt:i4>5</vt:i4>
      </vt:variant>
      <vt:variant>
        <vt:lpwstr/>
      </vt:variant>
      <vt:variant>
        <vt:lpwstr>_Toc90298456</vt:lpwstr>
      </vt:variant>
      <vt:variant>
        <vt:i4>2031670</vt:i4>
      </vt:variant>
      <vt:variant>
        <vt:i4>645</vt:i4>
      </vt:variant>
      <vt:variant>
        <vt:i4>0</vt:i4>
      </vt:variant>
      <vt:variant>
        <vt:i4>5</vt:i4>
      </vt:variant>
      <vt:variant>
        <vt:lpwstr/>
      </vt:variant>
      <vt:variant>
        <vt:lpwstr>_Toc90298455</vt:lpwstr>
      </vt:variant>
      <vt:variant>
        <vt:i4>1966134</vt:i4>
      </vt:variant>
      <vt:variant>
        <vt:i4>639</vt:i4>
      </vt:variant>
      <vt:variant>
        <vt:i4>0</vt:i4>
      </vt:variant>
      <vt:variant>
        <vt:i4>5</vt:i4>
      </vt:variant>
      <vt:variant>
        <vt:lpwstr/>
      </vt:variant>
      <vt:variant>
        <vt:lpwstr>_Toc90298454</vt:lpwstr>
      </vt:variant>
      <vt:variant>
        <vt:i4>1638454</vt:i4>
      </vt:variant>
      <vt:variant>
        <vt:i4>633</vt:i4>
      </vt:variant>
      <vt:variant>
        <vt:i4>0</vt:i4>
      </vt:variant>
      <vt:variant>
        <vt:i4>5</vt:i4>
      </vt:variant>
      <vt:variant>
        <vt:lpwstr/>
      </vt:variant>
      <vt:variant>
        <vt:lpwstr>_Toc90298453</vt:lpwstr>
      </vt:variant>
      <vt:variant>
        <vt:i4>1769526</vt:i4>
      </vt:variant>
      <vt:variant>
        <vt:i4>627</vt:i4>
      </vt:variant>
      <vt:variant>
        <vt:i4>0</vt:i4>
      </vt:variant>
      <vt:variant>
        <vt:i4>5</vt:i4>
      </vt:variant>
      <vt:variant>
        <vt:lpwstr/>
      </vt:variant>
      <vt:variant>
        <vt:lpwstr>_Toc90298451</vt:lpwstr>
      </vt:variant>
      <vt:variant>
        <vt:i4>1703990</vt:i4>
      </vt:variant>
      <vt:variant>
        <vt:i4>621</vt:i4>
      </vt:variant>
      <vt:variant>
        <vt:i4>0</vt:i4>
      </vt:variant>
      <vt:variant>
        <vt:i4>5</vt:i4>
      </vt:variant>
      <vt:variant>
        <vt:lpwstr/>
      </vt:variant>
      <vt:variant>
        <vt:lpwstr>_Toc90298450</vt:lpwstr>
      </vt:variant>
      <vt:variant>
        <vt:i4>1245239</vt:i4>
      </vt:variant>
      <vt:variant>
        <vt:i4>615</vt:i4>
      </vt:variant>
      <vt:variant>
        <vt:i4>0</vt:i4>
      </vt:variant>
      <vt:variant>
        <vt:i4>5</vt:i4>
      </vt:variant>
      <vt:variant>
        <vt:lpwstr/>
      </vt:variant>
      <vt:variant>
        <vt:lpwstr>_Toc90298449</vt:lpwstr>
      </vt:variant>
      <vt:variant>
        <vt:i4>1179703</vt:i4>
      </vt:variant>
      <vt:variant>
        <vt:i4>609</vt:i4>
      </vt:variant>
      <vt:variant>
        <vt:i4>0</vt:i4>
      </vt:variant>
      <vt:variant>
        <vt:i4>5</vt:i4>
      </vt:variant>
      <vt:variant>
        <vt:lpwstr/>
      </vt:variant>
      <vt:variant>
        <vt:lpwstr>_Toc90298448</vt:lpwstr>
      </vt:variant>
      <vt:variant>
        <vt:i4>1900599</vt:i4>
      </vt:variant>
      <vt:variant>
        <vt:i4>603</vt:i4>
      </vt:variant>
      <vt:variant>
        <vt:i4>0</vt:i4>
      </vt:variant>
      <vt:variant>
        <vt:i4>5</vt:i4>
      </vt:variant>
      <vt:variant>
        <vt:lpwstr/>
      </vt:variant>
      <vt:variant>
        <vt:lpwstr>_Toc90298447</vt:lpwstr>
      </vt:variant>
      <vt:variant>
        <vt:i4>1835063</vt:i4>
      </vt:variant>
      <vt:variant>
        <vt:i4>597</vt:i4>
      </vt:variant>
      <vt:variant>
        <vt:i4>0</vt:i4>
      </vt:variant>
      <vt:variant>
        <vt:i4>5</vt:i4>
      </vt:variant>
      <vt:variant>
        <vt:lpwstr/>
      </vt:variant>
      <vt:variant>
        <vt:lpwstr>_Toc90298446</vt:lpwstr>
      </vt:variant>
      <vt:variant>
        <vt:i4>1966135</vt:i4>
      </vt:variant>
      <vt:variant>
        <vt:i4>591</vt:i4>
      </vt:variant>
      <vt:variant>
        <vt:i4>0</vt:i4>
      </vt:variant>
      <vt:variant>
        <vt:i4>5</vt:i4>
      </vt:variant>
      <vt:variant>
        <vt:lpwstr/>
      </vt:variant>
      <vt:variant>
        <vt:lpwstr>_Toc90298444</vt:lpwstr>
      </vt:variant>
      <vt:variant>
        <vt:i4>1638455</vt:i4>
      </vt:variant>
      <vt:variant>
        <vt:i4>585</vt:i4>
      </vt:variant>
      <vt:variant>
        <vt:i4>0</vt:i4>
      </vt:variant>
      <vt:variant>
        <vt:i4>5</vt:i4>
      </vt:variant>
      <vt:variant>
        <vt:lpwstr/>
      </vt:variant>
      <vt:variant>
        <vt:lpwstr>_Toc90298443</vt:lpwstr>
      </vt:variant>
      <vt:variant>
        <vt:i4>1572919</vt:i4>
      </vt:variant>
      <vt:variant>
        <vt:i4>579</vt:i4>
      </vt:variant>
      <vt:variant>
        <vt:i4>0</vt:i4>
      </vt:variant>
      <vt:variant>
        <vt:i4>5</vt:i4>
      </vt:variant>
      <vt:variant>
        <vt:lpwstr/>
      </vt:variant>
      <vt:variant>
        <vt:lpwstr>_Toc90298442</vt:lpwstr>
      </vt:variant>
      <vt:variant>
        <vt:i4>1769527</vt:i4>
      </vt:variant>
      <vt:variant>
        <vt:i4>573</vt:i4>
      </vt:variant>
      <vt:variant>
        <vt:i4>0</vt:i4>
      </vt:variant>
      <vt:variant>
        <vt:i4>5</vt:i4>
      </vt:variant>
      <vt:variant>
        <vt:lpwstr/>
      </vt:variant>
      <vt:variant>
        <vt:lpwstr>_Toc90298441</vt:lpwstr>
      </vt:variant>
      <vt:variant>
        <vt:i4>1703991</vt:i4>
      </vt:variant>
      <vt:variant>
        <vt:i4>567</vt:i4>
      </vt:variant>
      <vt:variant>
        <vt:i4>0</vt:i4>
      </vt:variant>
      <vt:variant>
        <vt:i4>5</vt:i4>
      </vt:variant>
      <vt:variant>
        <vt:lpwstr/>
      </vt:variant>
      <vt:variant>
        <vt:lpwstr>_Toc90298440</vt:lpwstr>
      </vt:variant>
      <vt:variant>
        <vt:i4>1245232</vt:i4>
      </vt:variant>
      <vt:variant>
        <vt:i4>561</vt:i4>
      </vt:variant>
      <vt:variant>
        <vt:i4>0</vt:i4>
      </vt:variant>
      <vt:variant>
        <vt:i4>5</vt:i4>
      </vt:variant>
      <vt:variant>
        <vt:lpwstr/>
      </vt:variant>
      <vt:variant>
        <vt:lpwstr>_Toc90298439</vt:lpwstr>
      </vt:variant>
      <vt:variant>
        <vt:i4>1179696</vt:i4>
      </vt:variant>
      <vt:variant>
        <vt:i4>555</vt:i4>
      </vt:variant>
      <vt:variant>
        <vt:i4>0</vt:i4>
      </vt:variant>
      <vt:variant>
        <vt:i4>5</vt:i4>
      </vt:variant>
      <vt:variant>
        <vt:lpwstr/>
      </vt:variant>
      <vt:variant>
        <vt:lpwstr>_Toc90298438</vt:lpwstr>
      </vt:variant>
      <vt:variant>
        <vt:i4>1900592</vt:i4>
      </vt:variant>
      <vt:variant>
        <vt:i4>549</vt:i4>
      </vt:variant>
      <vt:variant>
        <vt:i4>0</vt:i4>
      </vt:variant>
      <vt:variant>
        <vt:i4>5</vt:i4>
      </vt:variant>
      <vt:variant>
        <vt:lpwstr/>
      </vt:variant>
      <vt:variant>
        <vt:lpwstr>_Toc90298437</vt:lpwstr>
      </vt:variant>
      <vt:variant>
        <vt:i4>1835056</vt:i4>
      </vt:variant>
      <vt:variant>
        <vt:i4>543</vt:i4>
      </vt:variant>
      <vt:variant>
        <vt:i4>0</vt:i4>
      </vt:variant>
      <vt:variant>
        <vt:i4>5</vt:i4>
      </vt:variant>
      <vt:variant>
        <vt:lpwstr/>
      </vt:variant>
      <vt:variant>
        <vt:lpwstr>_Toc90298436</vt:lpwstr>
      </vt:variant>
      <vt:variant>
        <vt:i4>2031664</vt:i4>
      </vt:variant>
      <vt:variant>
        <vt:i4>537</vt:i4>
      </vt:variant>
      <vt:variant>
        <vt:i4>0</vt:i4>
      </vt:variant>
      <vt:variant>
        <vt:i4>5</vt:i4>
      </vt:variant>
      <vt:variant>
        <vt:lpwstr/>
      </vt:variant>
      <vt:variant>
        <vt:lpwstr>_Toc90298435</vt:lpwstr>
      </vt:variant>
      <vt:variant>
        <vt:i4>1966128</vt:i4>
      </vt:variant>
      <vt:variant>
        <vt:i4>531</vt:i4>
      </vt:variant>
      <vt:variant>
        <vt:i4>0</vt:i4>
      </vt:variant>
      <vt:variant>
        <vt:i4>5</vt:i4>
      </vt:variant>
      <vt:variant>
        <vt:lpwstr/>
      </vt:variant>
      <vt:variant>
        <vt:lpwstr>_Toc90298434</vt:lpwstr>
      </vt:variant>
      <vt:variant>
        <vt:i4>1638448</vt:i4>
      </vt:variant>
      <vt:variant>
        <vt:i4>525</vt:i4>
      </vt:variant>
      <vt:variant>
        <vt:i4>0</vt:i4>
      </vt:variant>
      <vt:variant>
        <vt:i4>5</vt:i4>
      </vt:variant>
      <vt:variant>
        <vt:lpwstr/>
      </vt:variant>
      <vt:variant>
        <vt:lpwstr>_Toc90298433</vt:lpwstr>
      </vt:variant>
      <vt:variant>
        <vt:i4>1572912</vt:i4>
      </vt:variant>
      <vt:variant>
        <vt:i4>519</vt:i4>
      </vt:variant>
      <vt:variant>
        <vt:i4>0</vt:i4>
      </vt:variant>
      <vt:variant>
        <vt:i4>5</vt:i4>
      </vt:variant>
      <vt:variant>
        <vt:lpwstr/>
      </vt:variant>
      <vt:variant>
        <vt:lpwstr>_Toc90298432</vt:lpwstr>
      </vt:variant>
      <vt:variant>
        <vt:i4>1769520</vt:i4>
      </vt:variant>
      <vt:variant>
        <vt:i4>513</vt:i4>
      </vt:variant>
      <vt:variant>
        <vt:i4>0</vt:i4>
      </vt:variant>
      <vt:variant>
        <vt:i4>5</vt:i4>
      </vt:variant>
      <vt:variant>
        <vt:lpwstr/>
      </vt:variant>
      <vt:variant>
        <vt:lpwstr>_Toc90298431</vt:lpwstr>
      </vt:variant>
      <vt:variant>
        <vt:i4>1703984</vt:i4>
      </vt:variant>
      <vt:variant>
        <vt:i4>507</vt:i4>
      </vt:variant>
      <vt:variant>
        <vt:i4>0</vt:i4>
      </vt:variant>
      <vt:variant>
        <vt:i4>5</vt:i4>
      </vt:variant>
      <vt:variant>
        <vt:lpwstr/>
      </vt:variant>
      <vt:variant>
        <vt:lpwstr>_Toc90298430</vt:lpwstr>
      </vt:variant>
      <vt:variant>
        <vt:i4>1245233</vt:i4>
      </vt:variant>
      <vt:variant>
        <vt:i4>501</vt:i4>
      </vt:variant>
      <vt:variant>
        <vt:i4>0</vt:i4>
      </vt:variant>
      <vt:variant>
        <vt:i4>5</vt:i4>
      </vt:variant>
      <vt:variant>
        <vt:lpwstr/>
      </vt:variant>
      <vt:variant>
        <vt:lpwstr>_Toc90298429</vt:lpwstr>
      </vt:variant>
      <vt:variant>
        <vt:i4>1179697</vt:i4>
      </vt:variant>
      <vt:variant>
        <vt:i4>495</vt:i4>
      </vt:variant>
      <vt:variant>
        <vt:i4>0</vt:i4>
      </vt:variant>
      <vt:variant>
        <vt:i4>5</vt:i4>
      </vt:variant>
      <vt:variant>
        <vt:lpwstr/>
      </vt:variant>
      <vt:variant>
        <vt:lpwstr>_Toc90298428</vt:lpwstr>
      </vt:variant>
      <vt:variant>
        <vt:i4>1900593</vt:i4>
      </vt:variant>
      <vt:variant>
        <vt:i4>489</vt:i4>
      </vt:variant>
      <vt:variant>
        <vt:i4>0</vt:i4>
      </vt:variant>
      <vt:variant>
        <vt:i4>5</vt:i4>
      </vt:variant>
      <vt:variant>
        <vt:lpwstr/>
      </vt:variant>
      <vt:variant>
        <vt:lpwstr>_Toc90298427</vt:lpwstr>
      </vt:variant>
      <vt:variant>
        <vt:i4>2031665</vt:i4>
      </vt:variant>
      <vt:variant>
        <vt:i4>483</vt:i4>
      </vt:variant>
      <vt:variant>
        <vt:i4>0</vt:i4>
      </vt:variant>
      <vt:variant>
        <vt:i4>5</vt:i4>
      </vt:variant>
      <vt:variant>
        <vt:lpwstr/>
      </vt:variant>
      <vt:variant>
        <vt:lpwstr>_Toc90298425</vt:lpwstr>
      </vt:variant>
      <vt:variant>
        <vt:i4>1966129</vt:i4>
      </vt:variant>
      <vt:variant>
        <vt:i4>477</vt:i4>
      </vt:variant>
      <vt:variant>
        <vt:i4>0</vt:i4>
      </vt:variant>
      <vt:variant>
        <vt:i4>5</vt:i4>
      </vt:variant>
      <vt:variant>
        <vt:lpwstr/>
      </vt:variant>
      <vt:variant>
        <vt:lpwstr>_Toc90298424</vt:lpwstr>
      </vt:variant>
      <vt:variant>
        <vt:i4>1638449</vt:i4>
      </vt:variant>
      <vt:variant>
        <vt:i4>471</vt:i4>
      </vt:variant>
      <vt:variant>
        <vt:i4>0</vt:i4>
      </vt:variant>
      <vt:variant>
        <vt:i4>5</vt:i4>
      </vt:variant>
      <vt:variant>
        <vt:lpwstr/>
      </vt:variant>
      <vt:variant>
        <vt:lpwstr>_Toc90298423</vt:lpwstr>
      </vt:variant>
      <vt:variant>
        <vt:i4>1572913</vt:i4>
      </vt:variant>
      <vt:variant>
        <vt:i4>465</vt:i4>
      </vt:variant>
      <vt:variant>
        <vt:i4>0</vt:i4>
      </vt:variant>
      <vt:variant>
        <vt:i4>5</vt:i4>
      </vt:variant>
      <vt:variant>
        <vt:lpwstr/>
      </vt:variant>
      <vt:variant>
        <vt:lpwstr>_Toc90298422</vt:lpwstr>
      </vt:variant>
      <vt:variant>
        <vt:i4>1769521</vt:i4>
      </vt:variant>
      <vt:variant>
        <vt:i4>459</vt:i4>
      </vt:variant>
      <vt:variant>
        <vt:i4>0</vt:i4>
      </vt:variant>
      <vt:variant>
        <vt:i4>5</vt:i4>
      </vt:variant>
      <vt:variant>
        <vt:lpwstr/>
      </vt:variant>
      <vt:variant>
        <vt:lpwstr>_Toc90298421</vt:lpwstr>
      </vt:variant>
      <vt:variant>
        <vt:i4>1245234</vt:i4>
      </vt:variant>
      <vt:variant>
        <vt:i4>453</vt:i4>
      </vt:variant>
      <vt:variant>
        <vt:i4>0</vt:i4>
      </vt:variant>
      <vt:variant>
        <vt:i4>5</vt:i4>
      </vt:variant>
      <vt:variant>
        <vt:lpwstr/>
      </vt:variant>
      <vt:variant>
        <vt:lpwstr>_Toc90298419</vt:lpwstr>
      </vt:variant>
      <vt:variant>
        <vt:i4>1179698</vt:i4>
      </vt:variant>
      <vt:variant>
        <vt:i4>447</vt:i4>
      </vt:variant>
      <vt:variant>
        <vt:i4>0</vt:i4>
      </vt:variant>
      <vt:variant>
        <vt:i4>5</vt:i4>
      </vt:variant>
      <vt:variant>
        <vt:lpwstr/>
      </vt:variant>
      <vt:variant>
        <vt:lpwstr>_Toc90298418</vt:lpwstr>
      </vt:variant>
      <vt:variant>
        <vt:i4>1900594</vt:i4>
      </vt:variant>
      <vt:variant>
        <vt:i4>441</vt:i4>
      </vt:variant>
      <vt:variant>
        <vt:i4>0</vt:i4>
      </vt:variant>
      <vt:variant>
        <vt:i4>5</vt:i4>
      </vt:variant>
      <vt:variant>
        <vt:lpwstr/>
      </vt:variant>
      <vt:variant>
        <vt:lpwstr>_Toc90298417</vt:lpwstr>
      </vt:variant>
      <vt:variant>
        <vt:i4>1835058</vt:i4>
      </vt:variant>
      <vt:variant>
        <vt:i4>435</vt:i4>
      </vt:variant>
      <vt:variant>
        <vt:i4>0</vt:i4>
      </vt:variant>
      <vt:variant>
        <vt:i4>5</vt:i4>
      </vt:variant>
      <vt:variant>
        <vt:lpwstr/>
      </vt:variant>
      <vt:variant>
        <vt:lpwstr>_Toc90298416</vt:lpwstr>
      </vt:variant>
      <vt:variant>
        <vt:i4>2031666</vt:i4>
      </vt:variant>
      <vt:variant>
        <vt:i4>429</vt:i4>
      </vt:variant>
      <vt:variant>
        <vt:i4>0</vt:i4>
      </vt:variant>
      <vt:variant>
        <vt:i4>5</vt:i4>
      </vt:variant>
      <vt:variant>
        <vt:lpwstr/>
      </vt:variant>
      <vt:variant>
        <vt:lpwstr>_Toc90298415</vt:lpwstr>
      </vt:variant>
      <vt:variant>
        <vt:i4>1966130</vt:i4>
      </vt:variant>
      <vt:variant>
        <vt:i4>426</vt:i4>
      </vt:variant>
      <vt:variant>
        <vt:i4>0</vt:i4>
      </vt:variant>
      <vt:variant>
        <vt:i4>5</vt:i4>
      </vt:variant>
      <vt:variant>
        <vt:lpwstr/>
      </vt:variant>
      <vt:variant>
        <vt:lpwstr>_Toc90298414</vt:lpwstr>
      </vt:variant>
      <vt:variant>
        <vt:i4>1638450</vt:i4>
      </vt:variant>
      <vt:variant>
        <vt:i4>420</vt:i4>
      </vt:variant>
      <vt:variant>
        <vt:i4>0</vt:i4>
      </vt:variant>
      <vt:variant>
        <vt:i4>5</vt:i4>
      </vt:variant>
      <vt:variant>
        <vt:lpwstr/>
      </vt:variant>
      <vt:variant>
        <vt:lpwstr>_Toc90298413</vt:lpwstr>
      </vt:variant>
      <vt:variant>
        <vt:i4>1572914</vt:i4>
      </vt:variant>
      <vt:variant>
        <vt:i4>414</vt:i4>
      </vt:variant>
      <vt:variant>
        <vt:i4>0</vt:i4>
      </vt:variant>
      <vt:variant>
        <vt:i4>5</vt:i4>
      </vt:variant>
      <vt:variant>
        <vt:lpwstr/>
      </vt:variant>
      <vt:variant>
        <vt:lpwstr>_Toc90298412</vt:lpwstr>
      </vt:variant>
      <vt:variant>
        <vt:i4>1703986</vt:i4>
      </vt:variant>
      <vt:variant>
        <vt:i4>408</vt:i4>
      </vt:variant>
      <vt:variant>
        <vt:i4>0</vt:i4>
      </vt:variant>
      <vt:variant>
        <vt:i4>5</vt:i4>
      </vt:variant>
      <vt:variant>
        <vt:lpwstr/>
      </vt:variant>
      <vt:variant>
        <vt:lpwstr>_Toc90298410</vt:lpwstr>
      </vt:variant>
      <vt:variant>
        <vt:i4>1245235</vt:i4>
      </vt:variant>
      <vt:variant>
        <vt:i4>402</vt:i4>
      </vt:variant>
      <vt:variant>
        <vt:i4>0</vt:i4>
      </vt:variant>
      <vt:variant>
        <vt:i4>5</vt:i4>
      </vt:variant>
      <vt:variant>
        <vt:lpwstr/>
      </vt:variant>
      <vt:variant>
        <vt:lpwstr>_Toc90298409</vt:lpwstr>
      </vt:variant>
      <vt:variant>
        <vt:i4>1179699</vt:i4>
      </vt:variant>
      <vt:variant>
        <vt:i4>396</vt:i4>
      </vt:variant>
      <vt:variant>
        <vt:i4>0</vt:i4>
      </vt:variant>
      <vt:variant>
        <vt:i4>5</vt:i4>
      </vt:variant>
      <vt:variant>
        <vt:lpwstr/>
      </vt:variant>
      <vt:variant>
        <vt:lpwstr>_Toc90298408</vt:lpwstr>
      </vt:variant>
      <vt:variant>
        <vt:i4>1900595</vt:i4>
      </vt:variant>
      <vt:variant>
        <vt:i4>390</vt:i4>
      </vt:variant>
      <vt:variant>
        <vt:i4>0</vt:i4>
      </vt:variant>
      <vt:variant>
        <vt:i4>5</vt:i4>
      </vt:variant>
      <vt:variant>
        <vt:lpwstr/>
      </vt:variant>
      <vt:variant>
        <vt:lpwstr>_Toc90298407</vt:lpwstr>
      </vt:variant>
      <vt:variant>
        <vt:i4>1835059</vt:i4>
      </vt:variant>
      <vt:variant>
        <vt:i4>384</vt:i4>
      </vt:variant>
      <vt:variant>
        <vt:i4>0</vt:i4>
      </vt:variant>
      <vt:variant>
        <vt:i4>5</vt:i4>
      </vt:variant>
      <vt:variant>
        <vt:lpwstr/>
      </vt:variant>
      <vt:variant>
        <vt:lpwstr>_Toc90298406</vt:lpwstr>
      </vt:variant>
      <vt:variant>
        <vt:i4>2031667</vt:i4>
      </vt:variant>
      <vt:variant>
        <vt:i4>378</vt:i4>
      </vt:variant>
      <vt:variant>
        <vt:i4>0</vt:i4>
      </vt:variant>
      <vt:variant>
        <vt:i4>5</vt:i4>
      </vt:variant>
      <vt:variant>
        <vt:lpwstr/>
      </vt:variant>
      <vt:variant>
        <vt:lpwstr>_Toc90298405</vt:lpwstr>
      </vt:variant>
      <vt:variant>
        <vt:i4>1966131</vt:i4>
      </vt:variant>
      <vt:variant>
        <vt:i4>372</vt:i4>
      </vt:variant>
      <vt:variant>
        <vt:i4>0</vt:i4>
      </vt:variant>
      <vt:variant>
        <vt:i4>5</vt:i4>
      </vt:variant>
      <vt:variant>
        <vt:lpwstr/>
      </vt:variant>
      <vt:variant>
        <vt:lpwstr>_Toc90298404</vt:lpwstr>
      </vt:variant>
      <vt:variant>
        <vt:i4>1638451</vt:i4>
      </vt:variant>
      <vt:variant>
        <vt:i4>366</vt:i4>
      </vt:variant>
      <vt:variant>
        <vt:i4>0</vt:i4>
      </vt:variant>
      <vt:variant>
        <vt:i4>5</vt:i4>
      </vt:variant>
      <vt:variant>
        <vt:lpwstr/>
      </vt:variant>
      <vt:variant>
        <vt:lpwstr>_Toc90298403</vt:lpwstr>
      </vt:variant>
      <vt:variant>
        <vt:i4>1572915</vt:i4>
      </vt:variant>
      <vt:variant>
        <vt:i4>360</vt:i4>
      </vt:variant>
      <vt:variant>
        <vt:i4>0</vt:i4>
      </vt:variant>
      <vt:variant>
        <vt:i4>5</vt:i4>
      </vt:variant>
      <vt:variant>
        <vt:lpwstr/>
      </vt:variant>
      <vt:variant>
        <vt:lpwstr>_Toc90298402</vt:lpwstr>
      </vt:variant>
      <vt:variant>
        <vt:i4>1769523</vt:i4>
      </vt:variant>
      <vt:variant>
        <vt:i4>354</vt:i4>
      </vt:variant>
      <vt:variant>
        <vt:i4>0</vt:i4>
      </vt:variant>
      <vt:variant>
        <vt:i4>5</vt:i4>
      </vt:variant>
      <vt:variant>
        <vt:lpwstr/>
      </vt:variant>
      <vt:variant>
        <vt:lpwstr>_Toc90298401</vt:lpwstr>
      </vt:variant>
      <vt:variant>
        <vt:i4>1703987</vt:i4>
      </vt:variant>
      <vt:variant>
        <vt:i4>348</vt:i4>
      </vt:variant>
      <vt:variant>
        <vt:i4>0</vt:i4>
      </vt:variant>
      <vt:variant>
        <vt:i4>5</vt:i4>
      </vt:variant>
      <vt:variant>
        <vt:lpwstr/>
      </vt:variant>
      <vt:variant>
        <vt:lpwstr>_Toc90298400</vt:lpwstr>
      </vt:variant>
      <vt:variant>
        <vt:i4>1310778</vt:i4>
      </vt:variant>
      <vt:variant>
        <vt:i4>342</vt:i4>
      </vt:variant>
      <vt:variant>
        <vt:i4>0</vt:i4>
      </vt:variant>
      <vt:variant>
        <vt:i4>5</vt:i4>
      </vt:variant>
      <vt:variant>
        <vt:lpwstr/>
      </vt:variant>
      <vt:variant>
        <vt:lpwstr>_Toc90298399</vt:lpwstr>
      </vt:variant>
      <vt:variant>
        <vt:i4>1376314</vt:i4>
      </vt:variant>
      <vt:variant>
        <vt:i4>336</vt:i4>
      </vt:variant>
      <vt:variant>
        <vt:i4>0</vt:i4>
      </vt:variant>
      <vt:variant>
        <vt:i4>5</vt:i4>
      </vt:variant>
      <vt:variant>
        <vt:lpwstr/>
      </vt:variant>
      <vt:variant>
        <vt:lpwstr>_Toc90298398</vt:lpwstr>
      </vt:variant>
      <vt:variant>
        <vt:i4>1769530</vt:i4>
      </vt:variant>
      <vt:variant>
        <vt:i4>330</vt:i4>
      </vt:variant>
      <vt:variant>
        <vt:i4>0</vt:i4>
      </vt:variant>
      <vt:variant>
        <vt:i4>5</vt:i4>
      </vt:variant>
      <vt:variant>
        <vt:lpwstr/>
      </vt:variant>
      <vt:variant>
        <vt:lpwstr>_Toc90298396</vt:lpwstr>
      </vt:variant>
      <vt:variant>
        <vt:i4>1572922</vt:i4>
      </vt:variant>
      <vt:variant>
        <vt:i4>324</vt:i4>
      </vt:variant>
      <vt:variant>
        <vt:i4>0</vt:i4>
      </vt:variant>
      <vt:variant>
        <vt:i4>5</vt:i4>
      </vt:variant>
      <vt:variant>
        <vt:lpwstr/>
      </vt:variant>
      <vt:variant>
        <vt:lpwstr>_Toc90298395</vt:lpwstr>
      </vt:variant>
      <vt:variant>
        <vt:i4>1638458</vt:i4>
      </vt:variant>
      <vt:variant>
        <vt:i4>318</vt:i4>
      </vt:variant>
      <vt:variant>
        <vt:i4>0</vt:i4>
      </vt:variant>
      <vt:variant>
        <vt:i4>5</vt:i4>
      </vt:variant>
      <vt:variant>
        <vt:lpwstr/>
      </vt:variant>
      <vt:variant>
        <vt:lpwstr>_Toc90298394</vt:lpwstr>
      </vt:variant>
      <vt:variant>
        <vt:i4>1966138</vt:i4>
      </vt:variant>
      <vt:variant>
        <vt:i4>312</vt:i4>
      </vt:variant>
      <vt:variant>
        <vt:i4>0</vt:i4>
      </vt:variant>
      <vt:variant>
        <vt:i4>5</vt:i4>
      </vt:variant>
      <vt:variant>
        <vt:lpwstr/>
      </vt:variant>
      <vt:variant>
        <vt:lpwstr>_Toc90298393</vt:lpwstr>
      </vt:variant>
      <vt:variant>
        <vt:i4>2031674</vt:i4>
      </vt:variant>
      <vt:variant>
        <vt:i4>306</vt:i4>
      </vt:variant>
      <vt:variant>
        <vt:i4>0</vt:i4>
      </vt:variant>
      <vt:variant>
        <vt:i4>5</vt:i4>
      </vt:variant>
      <vt:variant>
        <vt:lpwstr/>
      </vt:variant>
      <vt:variant>
        <vt:lpwstr>_Toc90298392</vt:lpwstr>
      </vt:variant>
      <vt:variant>
        <vt:i4>1900602</vt:i4>
      </vt:variant>
      <vt:variant>
        <vt:i4>300</vt:i4>
      </vt:variant>
      <vt:variant>
        <vt:i4>0</vt:i4>
      </vt:variant>
      <vt:variant>
        <vt:i4>5</vt:i4>
      </vt:variant>
      <vt:variant>
        <vt:lpwstr/>
      </vt:variant>
      <vt:variant>
        <vt:lpwstr>_Toc90298390</vt:lpwstr>
      </vt:variant>
      <vt:variant>
        <vt:i4>1310779</vt:i4>
      </vt:variant>
      <vt:variant>
        <vt:i4>294</vt:i4>
      </vt:variant>
      <vt:variant>
        <vt:i4>0</vt:i4>
      </vt:variant>
      <vt:variant>
        <vt:i4>5</vt:i4>
      </vt:variant>
      <vt:variant>
        <vt:lpwstr/>
      </vt:variant>
      <vt:variant>
        <vt:lpwstr>_Toc90298389</vt:lpwstr>
      </vt:variant>
      <vt:variant>
        <vt:i4>1376315</vt:i4>
      </vt:variant>
      <vt:variant>
        <vt:i4>288</vt:i4>
      </vt:variant>
      <vt:variant>
        <vt:i4>0</vt:i4>
      </vt:variant>
      <vt:variant>
        <vt:i4>5</vt:i4>
      </vt:variant>
      <vt:variant>
        <vt:lpwstr/>
      </vt:variant>
      <vt:variant>
        <vt:lpwstr>_Toc90298388</vt:lpwstr>
      </vt:variant>
      <vt:variant>
        <vt:i4>1769531</vt:i4>
      </vt:variant>
      <vt:variant>
        <vt:i4>282</vt:i4>
      </vt:variant>
      <vt:variant>
        <vt:i4>0</vt:i4>
      </vt:variant>
      <vt:variant>
        <vt:i4>5</vt:i4>
      </vt:variant>
      <vt:variant>
        <vt:lpwstr/>
      </vt:variant>
      <vt:variant>
        <vt:lpwstr>_Toc90298386</vt:lpwstr>
      </vt:variant>
      <vt:variant>
        <vt:i4>1572923</vt:i4>
      </vt:variant>
      <vt:variant>
        <vt:i4>276</vt:i4>
      </vt:variant>
      <vt:variant>
        <vt:i4>0</vt:i4>
      </vt:variant>
      <vt:variant>
        <vt:i4>5</vt:i4>
      </vt:variant>
      <vt:variant>
        <vt:lpwstr/>
      </vt:variant>
      <vt:variant>
        <vt:lpwstr>_Toc90298385</vt:lpwstr>
      </vt:variant>
      <vt:variant>
        <vt:i4>1638459</vt:i4>
      </vt:variant>
      <vt:variant>
        <vt:i4>270</vt:i4>
      </vt:variant>
      <vt:variant>
        <vt:i4>0</vt:i4>
      </vt:variant>
      <vt:variant>
        <vt:i4>5</vt:i4>
      </vt:variant>
      <vt:variant>
        <vt:lpwstr/>
      </vt:variant>
      <vt:variant>
        <vt:lpwstr>_Toc90298384</vt:lpwstr>
      </vt:variant>
      <vt:variant>
        <vt:i4>1966139</vt:i4>
      </vt:variant>
      <vt:variant>
        <vt:i4>264</vt:i4>
      </vt:variant>
      <vt:variant>
        <vt:i4>0</vt:i4>
      </vt:variant>
      <vt:variant>
        <vt:i4>5</vt:i4>
      </vt:variant>
      <vt:variant>
        <vt:lpwstr/>
      </vt:variant>
      <vt:variant>
        <vt:lpwstr>_Toc90298383</vt:lpwstr>
      </vt:variant>
      <vt:variant>
        <vt:i4>2031675</vt:i4>
      </vt:variant>
      <vt:variant>
        <vt:i4>258</vt:i4>
      </vt:variant>
      <vt:variant>
        <vt:i4>0</vt:i4>
      </vt:variant>
      <vt:variant>
        <vt:i4>5</vt:i4>
      </vt:variant>
      <vt:variant>
        <vt:lpwstr/>
      </vt:variant>
      <vt:variant>
        <vt:lpwstr>_Toc90298382</vt:lpwstr>
      </vt:variant>
      <vt:variant>
        <vt:i4>1835067</vt:i4>
      </vt:variant>
      <vt:variant>
        <vt:i4>252</vt:i4>
      </vt:variant>
      <vt:variant>
        <vt:i4>0</vt:i4>
      </vt:variant>
      <vt:variant>
        <vt:i4>5</vt:i4>
      </vt:variant>
      <vt:variant>
        <vt:lpwstr/>
      </vt:variant>
      <vt:variant>
        <vt:lpwstr>_Toc90298381</vt:lpwstr>
      </vt:variant>
      <vt:variant>
        <vt:i4>1900603</vt:i4>
      </vt:variant>
      <vt:variant>
        <vt:i4>246</vt:i4>
      </vt:variant>
      <vt:variant>
        <vt:i4>0</vt:i4>
      </vt:variant>
      <vt:variant>
        <vt:i4>5</vt:i4>
      </vt:variant>
      <vt:variant>
        <vt:lpwstr/>
      </vt:variant>
      <vt:variant>
        <vt:lpwstr>_Toc90298380</vt:lpwstr>
      </vt:variant>
      <vt:variant>
        <vt:i4>1310772</vt:i4>
      </vt:variant>
      <vt:variant>
        <vt:i4>240</vt:i4>
      </vt:variant>
      <vt:variant>
        <vt:i4>0</vt:i4>
      </vt:variant>
      <vt:variant>
        <vt:i4>5</vt:i4>
      </vt:variant>
      <vt:variant>
        <vt:lpwstr/>
      </vt:variant>
      <vt:variant>
        <vt:lpwstr>_Toc90298379</vt:lpwstr>
      </vt:variant>
      <vt:variant>
        <vt:i4>1703988</vt:i4>
      </vt:variant>
      <vt:variant>
        <vt:i4>234</vt:i4>
      </vt:variant>
      <vt:variant>
        <vt:i4>0</vt:i4>
      </vt:variant>
      <vt:variant>
        <vt:i4>5</vt:i4>
      </vt:variant>
      <vt:variant>
        <vt:lpwstr/>
      </vt:variant>
      <vt:variant>
        <vt:lpwstr>_Toc90298377</vt:lpwstr>
      </vt:variant>
      <vt:variant>
        <vt:i4>1769524</vt:i4>
      </vt:variant>
      <vt:variant>
        <vt:i4>228</vt:i4>
      </vt:variant>
      <vt:variant>
        <vt:i4>0</vt:i4>
      </vt:variant>
      <vt:variant>
        <vt:i4>5</vt:i4>
      </vt:variant>
      <vt:variant>
        <vt:lpwstr/>
      </vt:variant>
      <vt:variant>
        <vt:lpwstr>_Toc90298376</vt:lpwstr>
      </vt:variant>
      <vt:variant>
        <vt:i4>1572916</vt:i4>
      </vt:variant>
      <vt:variant>
        <vt:i4>222</vt:i4>
      </vt:variant>
      <vt:variant>
        <vt:i4>0</vt:i4>
      </vt:variant>
      <vt:variant>
        <vt:i4>5</vt:i4>
      </vt:variant>
      <vt:variant>
        <vt:lpwstr/>
      </vt:variant>
      <vt:variant>
        <vt:lpwstr>_Toc90298375</vt:lpwstr>
      </vt:variant>
      <vt:variant>
        <vt:i4>1638452</vt:i4>
      </vt:variant>
      <vt:variant>
        <vt:i4>216</vt:i4>
      </vt:variant>
      <vt:variant>
        <vt:i4>0</vt:i4>
      </vt:variant>
      <vt:variant>
        <vt:i4>5</vt:i4>
      </vt:variant>
      <vt:variant>
        <vt:lpwstr/>
      </vt:variant>
      <vt:variant>
        <vt:lpwstr>_Toc90298374</vt:lpwstr>
      </vt:variant>
      <vt:variant>
        <vt:i4>1966132</vt:i4>
      </vt:variant>
      <vt:variant>
        <vt:i4>210</vt:i4>
      </vt:variant>
      <vt:variant>
        <vt:i4>0</vt:i4>
      </vt:variant>
      <vt:variant>
        <vt:i4>5</vt:i4>
      </vt:variant>
      <vt:variant>
        <vt:lpwstr/>
      </vt:variant>
      <vt:variant>
        <vt:lpwstr>_Toc90298373</vt:lpwstr>
      </vt:variant>
      <vt:variant>
        <vt:i4>2031668</vt:i4>
      </vt:variant>
      <vt:variant>
        <vt:i4>204</vt:i4>
      </vt:variant>
      <vt:variant>
        <vt:i4>0</vt:i4>
      </vt:variant>
      <vt:variant>
        <vt:i4>5</vt:i4>
      </vt:variant>
      <vt:variant>
        <vt:lpwstr/>
      </vt:variant>
      <vt:variant>
        <vt:lpwstr>_Toc90298372</vt:lpwstr>
      </vt:variant>
      <vt:variant>
        <vt:i4>1835060</vt:i4>
      </vt:variant>
      <vt:variant>
        <vt:i4>198</vt:i4>
      </vt:variant>
      <vt:variant>
        <vt:i4>0</vt:i4>
      </vt:variant>
      <vt:variant>
        <vt:i4>5</vt:i4>
      </vt:variant>
      <vt:variant>
        <vt:lpwstr/>
      </vt:variant>
      <vt:variant>
        <vt:lpwstr>_Toc90298371</vt:lpwstr>
      </vt:variant>
      <vt:variant>
        <vt:i4>1900596</vt:i4>
      </vt:variant>
      <vt:variant>
        <vt:i4>192</vt:i4>
      </vt:variant>
      <vt:variant>
        <vt:i4>0</vt:i4>
      </vt:variant>
      <vt:variant>
        <vt:i4>5</vt:i4>
      </vt:variant>
      <vt:variant>
        <vt:lpwstr/>
      </vt:variant>
      <vt:variant>
        <vt:lpwstr>_Toc90298370</vt:lpwstr>
      </vt:variant>
      <vt:variant>
        <vt:i4>1310773</vt:i4>
      </vt:variant>
      <vt:variant>
        <vt:i4>186</vt:i4>
      </vt:variant>
      <vt:variant>
        <vt:i4>0</vt:i4>
      </vt:variant>
      <vt:variant>
        <vt:i4>5</vt:i4>
      </vt:variant>
      <vt:variant>
        <vt:lpwstr/>
      </vt:variant>
      <vt:variant>
        <vt:lpwstr>_Toc90298369</vt:lpwstr>
      </vt:variant>
      <vt:variant>
        <vt:i4>1703989</vt:i4>
      </vt:variant>
      <vt:variant>
        <vt:i4>180</vt:i4>
      </vt:variant>
      <vt:variant>
        <vt:i4>0</vt:i4>
      </vt:variant>
      <vt:variant>
        <vt:i4>5</vt:i4>
      </vt:variant>
      <vt:variant>
        <vt:lpwstr/>
      </vt:variant>
      <vt:variant>
        <vt:lpwstr>_Toc90298367</vt:lpwstr>
      </vt:variant>
      <vt:variant>
        <vt:i4>1769525</vt:i4>
      </vt:variant>
      <vt:variant>
        <vt:i4>174</vt:i4>
      </vt:variant>
      <vt:variant>
        <vt:i4>0</vt:i4>
      </vt:variant>
      <vt:variant>
        <vt:i4>5</vt:i4>
      </vt:variant>
      <vt:variant>
        <vt:lpwstr/>
      </vt:variant>
      <vt:variant>
        <vt:lpwstr>_Toc90298366</vt:lpwstr>
      </vt:variant>
      <vt:variant>
        <vt:i4>1572917</vt:i4>
      </vt:variant>
      <vt:variant>
        <vt:i4>168</vt:i4>
      </vt:variant>
      <vt:variant>
        <vt:i4>0</vt:i4>
      </vt:variant>
      <vt:variant>
        <vt:i4>5</vt:i4>
      </vt:variant>
      <vt:variant>
        <vt:lpwstr/>
      </vt:variant>
      <vt:variant>
        <vt:lpwstr>_Toc90298365</vt:lpwstr>
      </vt:variant>
      <vt:variant>
        <vt:i4>1966133</vt:i4>
      </vt:variant>
      <vt:variant>
        <vt:i4>162</vt:i4>
      </vt:variant>
      <vt:variant>
        <vt:i4>0</vt:i4>
      </vt:variant>
      <vt:variant>
        <vt:i4>5</vt:i4>
      </vt:variant>
      <vt:variant>
        <vt:lpwstr/>
      </vt:variant>
      <vt:variant>
        <vt:lpwstr>_Toc90298363</vt:lpwstr>
      </vt:variant>
      <vt:variant>
        <vt:i4>2031669</vt:i4>
      </vt:variant>
      <vt:variant>
        <vt:i4>156</vt:i4>
      </vt:variant>
      <vt:variant>
        <vt:i4>0</vt:i4>
      </vt:variant>
      <vt:variant>
        <vt:i4>5</vt:i4>
      </vt:variant>
      <vt:variant>
        <vt:lpwstr/>
      </vt:variant>
      <vt:variant>
        <vt:lpwstr>_Toc90298362</vt:lpwstr>
      </vt:variant>
      <vt:variant>
        <vt:i4>1835061</vt:i4>
      </vt:variant>
      <vt:variant>
        <vt:i4>150</vt:i4>
      </vt:variant>
      <vt:variant>
        <vt:i4>0</vt:i4>
      </vt:variant>
      <vt:variant>
        <vt:i4>5</vt:i4>
      </vt:variant>
      <vt:variant>
        <vt:lpwstr/>
      </vt:variant>
      <vt:variant>
        <vt:lpwstr>_Toc90298361</vt:lpwstr>
      </vt:variant>
      <vt:variant>
        <vt:i4>1900597</vt:i4>
      </vt:variant>
      <vt:variant>
        <vt:i4>144</vt:i4>
      </vt:variant>
      <vt:variant>
        <vt:i4>0</vt:i4>
      </vt:variant>
      <vt:variant>
        <vt:i4>5</vt:i4>
      </vt:variant>
      <vt:variant>
        <vt:lpwstr/>
      </vt:variant>
      <vt:variant>
        <vt:lpwstr>_Toc90298360</vt:lpwstr>
      </vt:variant>
      <vt:variant>
        <vt:i4>1310774</vt:i4>
      </vt:variant>
      <vt:variant>
        <vt:i4>138</vt:i4>
      </vt:variant>
      <vt:variant>
        <vt:i4>0</vt:i4>
      </vt:variant>
      <vt:variant>
        <vt:i4>5</vt:i4>
      </vt:variant>
      <vt:variant>
        <vt:lpwstr/>
      </vt:variant>
      <vt:variant>
        <vt:lpwstr>_Toc90298359</vt:lpwstr>
      </vt:variant>
      <vt:variant>
        <vt:i4>1703990</vt:i4>
      </vt:variant>
      <vt:variant>
        <vt:i4>132</vt:i4>
      </vt:variant>
      <vt:variant>
        <vt:i4>0</vt:i4>
      </vt:variant>
      <vt:variant>
        <vt:i4>5</vt:i4>
      </vt:variant>
      <vt:variant>
        <vt:lpwstr/>
      </vt:variant>
      <vt:variant>
        <vt:lpwstr>_Toc90298357</vt:lpwstr>
      </vt:variant>
      <vt:variant>
        <vt:i4>1769526</vt:i4>
      </vt:variant>
      <vt:variant>
        <vt:i4>126</vt:i4>
      </vt:variant>
      <vt:variant>
        <vt:i4>0</vt:i4>
      </vt:variant>
      <vt:variant>
        <vt:i4>5</vt:i4>
      </vt:variant>
      <vt:variant>
        <vt:lpwstr/>
      </vt:variant>
      <vt:variant>
        <vt:lpwstr>_Toc90298356</vt:lpwstr>
      </vt:variant>
      <vt:variant>
        <vt:i4>1572918</vt:i4>
      </vt:variant>
      <vt:variant>
        <vt:i4>120</vt:i4>
      </vt:variant>
      <vt:variant>
        <vt:i4>0</vt:i4>
      </vt:variant>
      <vt:variant>
        <vt:i4>5</vt:i4>
      </vt:variant>
      <vt:variant>
        <vt:lpwstr/>
      </vt:variant>
      <vt:variant>
        <vt:lpwstr>_Toc90298355</vt:lpwstr>
      </vt:variant>
      <vt:variant>
        <vt:i4>1638454</vt:i4>
      </vt:variant>
      <vt:variant>
        <vt:i4>114</vt:i4>
      </vt:variant>
      <vt:variant>
        <vt:i4>0</vt:i4>
      </vt:variant>
      <vt:variant>
        <vt:i4>5</vt:i4>
      </vt:variant>
      <vt:variant>
        <vt:lpwstr/>
      </vt:variant>
      <vt:variant>
        <vt:lpwstr>_Toc90298354</vt:lpwstr>
      </vt:variant>
      <vt:variant>
        <vt:i4>1966134</vt:i4>
      </vt:variant>
      <vt:variant>
        <vt:i4>108</vt:i4>
      </vt:variant>
      <vt:variant>
        <vt:i4>0</vt:i4>
      </vt:variant>
      <vt:variant>
        <vt:i4>5</vt:i4>
      </vt:variant>
      <vt:variant>
        <vt:lpwstr/>
      </vt:variant>
      <vt:variant>
        <vt:lpwstr>_Toc90298353</vt:lpwstr>
      </vt:variant>
      <vt:variant>
        <vt:i4>2031670</vt:i4>
      </vt:variant>
      <vt:variant>
        <vt:i4>102</vt:i4>
      </vt:variant>
      <vt:variant>
        <vt:i4>0</vt:i4>
      </vt:variant>
      <vt:variant>
        <vt:i4>5</vt:i4>
      </vt:variant>
      <vt:variant>
        <vt:lpwstr/>
      </vt:variant>
      <vt:variant>
        <vt:lpwstr>_Toc90298352</vt:lpwstr>
      </vt:variant>
      <vt:variant>
        <vt:i4>1835062</vt:i4>
      </vt:variant>
      <vt:variant>
        <vt:i4>96</vt:i4>
      </vt:variant>
      <vt:variant>
        <vt:i4>0</vt:i4>
      </vt:variant>
      <vt:variant>
        <vt:i4>5</vt:i4>
      </vt:variant>
      <vt:variant>
        <vt:lpwstr/>
      </vt:variant>
      <vt:variant>
        <vt:lpwstr>_Toc90298351</vt:lpwstr>
      </vt:variant>
      <vt:variant>
        <vt:i4>1900598</vt:i4>
      </vt:variant>
      <vt:variant>
        <vt:i4>90</vt:i4>
      </vt:variant>
      <vt:variant>
        <vt:i4>0</vt:i4>
      </vt:variant>
      <vt:variant>
        <vt:i4>5</vt:i4>
      </vt:variant>
      <vt:variant>
        <vt:lpwstr/>
      </vt:variant>
      <vt:variant>
        <vt:lpwstr>_Toc90298350</vt:lpwstr>
      </vt:variant>
      <vt:variant>
        <vt:i4>1310775</vt:i4>
      </vt:variant>
      <vt:variant>
        <vt:i4>84</vt:i4>
      </vt:variant>
      <vt:variant>
        <vt:i4>0</vt:i4>
      </vt:variant>
      <vt:variant>
        <vt:i4>5</vt:i4>
      </vt:variant>
      <vt:variant>
        <vt:lpwstr/>
      </vt:variant>
      <vt:variant>
        <vt:lpwstr>_Toc90298349</vt:lpwstr>
      </vt:variant>
      <vt:variant>
        <vt:i4>1703991</vt:i4>
      </vt:variant>
      <vt:variant>
        <vt:i4>78</vt:i4>
      </vt:variant>
      <vt:variant>
        <vt:i4>0</vt:i4>
      </vt:variant>
      <vt:variant>
        <vt:i4>5</vt:i4>
      </vt:variant>
      <vt:variant>
        <vt:lpwstr/>
      </vt:variant>
      <vt:variant>
        <vt:lpwstr>_Toc90298347</vt:lpwstr>
      </vt:variant>
      <vt:variant>
        <vt:i4>1572919</vt:i4>
      </vt:variant>
      <vt:variant>
        <vt:i4>72</vt:i4>
      </vt:variant>
      <vt:variant>
        <vt:i4>0</vt:i4>
      </vt:variant>
      <vt:variant>
        <vt:i4>5</vt:i4>
      </vt:variant>
      <vt:variant>
        <vt:lpwstr/>
      </vt:variant>
      <vt:variant>
        <vt:lpwstr>_Toc90298345</vt:lpwstr>
      </vt:variant>
      <vt:variant>
        <vt:i4>1966135</vt:i4>
      </vt:variant>
      <vt:variant>
        <vt:i4>66</vt:i4>
      </vt:variant>
      <vt:variant>
        <vt:i4>0</vt:i4>
      </vt:variant>
      <vt:variant>
        <vt:i4>5</vt:i4>
      </vt:variant>
      <vt:variant>
        <vt:lpwstr/>
      </vt:variant>
      <vt:variant>
        <vt:lpwstr>_Toc90298343</vt:lpwstr>
      </vt:variant>
      <vt:variant>
        <vt:i4>1835063</vt:i4>
      </vt:variant>
      <vt:variant>
        <vt:i4>60</vt:i4>
      </vt:variant>
      <vt:variant>
        <vt:i4>0</vt:i4>
      </vt:variant>
      <vt:variant>
        <vt:i4>5</vt:i4>
      </vt:variant>
      <vt:variant>
        <vt:lpwstr/>
      </vt:variant>
      <vt:variant>
        <vt:lpwstr>_Toc90298341</vt:lpwstr>
      </vt:variant>
      <vt:variant>
        <vt:i4>1310768</vt:i4>
      </vt:variant>
      <vt:variant>
        <vt:i4>54</vt:i4>
      </vt:variant>
      <vt:variant>
        <vt:i4>0</vt:i4>
      </vt:variant>
      <vt:variant>
        <vt:i4>5</vt:i4>
      </vt:variant>
      <vt:variant>
        <vt:lpwstr/>
      </vt:variant>
      <vt:variant>
        <vt:lpwstr>_Toc90298339</vt:lpwstr>
      </vt:variant>
      <vt:variant>
        <vt:i4>1703984</vt:i4>
      </vt:variant>
      <vt:variant>
        <vt:i4>48</vt:i4>
      </vt:variant>
      <vt:variant>
        <vt:i4>0</vt:i4>
      </vt:variant>
      <vt:variant>
        <vt:i4>5</vt:i4>
      </vt:variant>
      <vt:variant>
        <vt:lpwstr/>
      </vt:variant>
      <vt:variant>
        <vt:lpwstr>_Toc90298337</vt:lpwstr>
      </vt:variant>
      <vt:variant>
        <vt:i4>1572912</vt:i4>
      </vt:variant>
      <vt:variant>
        <vt:i4>42</vt:i4>
      </vt:variant>
      <vt:variant>
        <vt:i4>0</vt:i4>
      </vt:variant>
      <vt:variant>
        <vt:i4>5</vt:i4>
      </vt:variant>
      <vt:variant>
        <vt:lpwstr/>
      </vt:variant>
      <vt:variant>
        <vt:lpwstr>_Toc90298335</vt:lpwstr>
      </vt:variant>
      <vt:variant>
        <vt:i4>1638448</vt:i4>
      </vt:variant>
      <vt:variant>
        <vt:i4>36</vt:i4>
      </vt:variant>
      <vt:variant>
        <vt:i4>0</vt:i4>
      </vt:variant>
      <vt:variant>
        <vt:i4>5</vt:i4>
      </vt:variant>
      <vt:variant>
        <vt:lpwstr/>
      </vt:variant>
      <vt:variant>
        <vt:lpwstr>_Toc90298334</vt:lpwstr>
      </vt:variant>
      <vt:variant>
        <vt:i4>1966128</vt:i4>
      </vt:variant>
      <vt:variant>
        <vt:i4>30</vt:i4>
      </vt:variant>
      <vt:variant>
        <vt:i4>0</vt:i4>
      </vt:variant>
      <vt:variant>
        <vt:i4>5</vt:i4>
      </vt:variant>
      <vt:variant>
        <vt:lpwstr/>
      </vt:variant>
      <vt:variant>
        <vt:lpwstr>_Toc90298333</vt:lpwstr>
      </vt:variant>
      <vt:variant>
        <vt:i4>1376305</vt:i4>
      </vt:variant>
      <vt:variant>
        <vt:i4>24</vt:i4>
      </vt:variant>
      <vt:variant>
        <vt:i4>0</vt:i4>
      </vt:variant>
      <vt:variant>
        <vt:i4>5</vt:i4>
      </vt:variant>
      <vt:variant>
        <vt:lpwstr/>
      </vt:variant>
      <vt:variant>
        <vt:lpwstr>_Toc90298328</vt:lpwstr>
      </vt:variant>
      <vt:variant>
        <vt:i4>1966129</vt:i4>
      </vt:variant>
      <vt:variant>
        <vt:i4>18</vt:i4>
      </vt:variant>
      <vt:variant>
        <vt:i4>0</vt:i4>
      </vt:variant>
      <vt:variant>
        <vt:i4>5</vt:i4>
      </vt:variant>
      <vt:variant>
        <vt:lpwstr/>
      </vt:variant>
      <vt:variant>
        <vt:lpwstr>_Toc90298323</vt:lpwstr>
      </vt:variant>
      <vt:variant>
        <vt:i4>2031665</vt:i4>
      </vt:variant>
      <vt:variant>
        <vt:i4>12</vt:i4>
      </vt:variant>
      <vt:variant>
        <vt:i4>0</vt:i4>
      </vt:variant>
      <vt:variant>
        <vt:i4>5</vt:i4>
      </vt:variant>
      <vt:variant>
        <vt:lpwstr/>
      </vt:variant>
      <vt:variant>
        <vt:lpwstr>_Toc90298322</vt:lpwstr>
      </vt:variant>
      <vt:variant>
        <vt:i4>4325499</vt:i4>
      </vt:variant>
      <vt:variant>
        <vt:i4>7</vt:i4>
      </vt:variant>
      <vt:variant>
        <vt:i4>0</vt:i4>
      </vt:variant>
      <vt:variant>
        <vt:i4>5</vt:i4>
      </vt:variant>
      <vt:variant>
        <vt:lpwstr>https://resources.elca.org/?_ga=2.85498905.1251769379.1595429362-158818154.1551907790</vt:lpwstr>
      </vt:variant>
      <vt:variant>
        <vt:lpwstr/>
      </vt:variant>
      <vt:variant>
        <vt:i4>4980850</vt:i4>
      </vt:variant>
      <vt:variant>
        <vt:i4>4</vt:i4>
      </vt:variant>
      <vt:variant>
        <vt:i4>0</vt:i4>
      </vt:variant>
      <vt:variant>
        <vt:i4>5</vt:i4>
      </vt:variant>
      <vt:variant>
        <vt:lpwstr>https://elcacwo-my.sharepoint.com/personal/marit_johnson_elca_org/Documents/OS/Constitution/2020/Conversion WordPerfect to Word/www.ELCA.org/About/Churchwide/Office-of-the-Secretary/Constitutions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 Johnson</dc:creator>
  <cp:keywords/>
  <dc:description/>
  <cp:lastModifiedBy>Dan Eppley</cp:lastModifiedBy>
  <cp:revision>91</cp:revision>
  <cp:lastPrinted>2025-04-15T21:30:00Z</cp:lastPrinted>
  <dcterms:created xsi:type="dcterms:W3CDTF">2025-08-11T16:06:00Z</dcterms:created>
  <dcterms:modified xsi:type="dcterms:W3CDTF">2025-08-25T18:26:00Z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0x010100A32732E8D7F5444DB979D91C723003A0</vt:lpwstr>
  </property>
</Properties>
</file>